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left"/>
        <w:outlineLvl w:val="0"/>
        <w:rPr>
          <w:rFonts w:hint="eastAsia" w:ascii="黑体" w:hAnsi="黑体" w:eastAsia="黑体" w:cs="黑体"/>
          <w:bCs/>
          <w:color w:val="000000"/>
          <w:sz w:val="32"/>
          <w:szCs w:val="32"/>
        </w:rPr>
      </w:pPr>
      <w:bookmarkStart w:id="0" w:name="_GoBack"/>
      <w:bookmarkEnd w:id="0"/>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2</w:t>
      </w:r>
    </w:p>
    <w:p>
      <w:pPr>
        <w:widowControl/>
        <w:jc w:val="left"/>
        <w:rPr>
          <w:rFonts w:ascii="Times New Roman" w:hAnsi="Times New Roman" w:eastAsia="仿宋_GB2312"/>
          <w:b w:val="0"/>
          <w:color w:val="000000"/>
          <w:sz w:val="44"/>
        </w:rPr>
      </w:pPr>
    </w:p>
    <w:p>
      <w:pPr>
        <w:widowControl/>
        <w:jc w:val="left"/>
        <w:rPr>
          <w:rFonts w:ascii="Times New Roman" w:hAnsi="Times New Roman" w:eastAsia="仿宋_GB2312"/>
          <w:color w:val="000000"/>
          <w:sz w:val="44"/>
        </w:rPr>
      </w:pPr>
    </w:p>
    <w:p>
      <w:pPr>
        <w:widowControl/>
        <w:jc w:val="center"/>
        <w:rPr>
          <w:rFonts w:hint="eastAsia" w:ascii="Times New Roman" w:hAnsi="Times New Roman" w:eastAsia="方正小标宋_GBK" w:cs="Times New Roman"/>
          <w:bCs/>
          <w:color w:val="000000"/>
          <w:sz w:val="44"/>
          <w:lang w:eastAsia="zh-CN"/>
        </w:rPr>
      </w:pPr>
      <w:r>
        <w:rPr>
          <w:rFonts w:hint="default" w:ascii="Times New Roman" w:hAnsi="Times New Roman" w:eastAsia="方正小标宋_GBK" w:cs="Times New Roman"/>
          <w:bCs/>
          <w:color w:val="000000"/>
          <w:sz w:val="44"/>
        </w:rPr>
        <w:t>XX</w:t>
      </w:r>
      <w:r>
        <w:rPr>
          <w:rFonts w:hint="eastAsia" w:eastAsia="方正小标宋_GBK" w:cs="Times New Roman"/>
          <w:bCs/>
          <w:color w:val="000000"/>
          <w:sz w:val="44"/>
          <w:lang w:eastAsia="zh-CN"/>
        </w:rPr>
        <w:t>园区</w:t>
      </w:r>
    </w:p>
    <w:p>
      <w:pPr>
        <w:widowControl/>
        <w:jc w:val="center"/>
        <w:rPr>
          <w:rFonts w:hint="eastAsia" w:ascii="Times New Roman" w:hAnsi="Times New Roman" w:eastAsia="方正小标宋简体"/>
          <w:bCs/>
          <w:color w:val="000000"/>
          <w:sz w:val="44"/>
        </w:rPr>
      </w:pPr>
      <w:r>
        <w:rPr>
          <w:rFonts w:hint="default" w:ascii="Times New Roman" w:hAnsi="Times New Roman" w:eastAsia="方正小标宋_GBK" w:cs="Times New Roman"/>
          <w:bCs/>
          <w:color w:val="000000"/>
          <w:sz w:val="44"/>
        </w:rPr>
        <w:t>水效领跑者申请报告</w:t>
      </w: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jc w:val="center"/>
        <w:rPr>
          <w:rFonts w:ascii="Times New Roman" w:hAnsi="Times New Roman" w:eastAsia="仿宋_GB2312"/>
          <w:b w:val="0"/>
          <w:color w:val="000000"/>
          <w:sz w:val="44"/>
        </w:rPr>
      </w:pPr>
    </w:p>
    <w:p>
      <w:pPr>
        <w:widowControl/>
        <w:ind w:firstLine="0" w:firstLineChars="0"/>
        <w:jc w:val="left"/>
        <w:rPr>
          <w:rFonts w:ascii="Times New Roman" w:hAnsi="Times New Roman" w:eastAsia="仿宋_GB2312"/>
          <w:b w:val="0"/>
          <w:color w:val="auto"/>
          <w:sz w:val="32"/>
        </w:rPr>
      </w:pPr>
    </w:p>
    <w:p>
      <w:pPr>
        <w:widowControl/>
        <w:ind w:firstLine="640" w:firstLineChars="200"/>
        <w:rPr>
          <w:rFonts w:hint="eastAsia" w:ascii="Times New Roman" w:hAnsi="Times New Roman" w:eastAsia="仿宋_GB2312" w:cs="Times New Roman"/>
          <w:sz w:val="32"/>
          <w:szCs w:val="22"/>
          <w:highlight w:val="none"/>
          <w:u w:val="single"/>
        </w:rPr>
      </w:pPr>
      <w:r>
        <w:rPr>
          <w:rFonts w:hint="eastAsia" w:eastAsia="仿宋_GB2312" w:cs="Times New Roman"/>
          <w:sz w:val="32"/>
          <w:szCs w:val="22"/>
          <w:lang w:val="en-US" w:eastAsia="zh-CN"/>
        </w:rPr>
        <w:t>　　</w:t>
      </w:r>
      <w:r>
        <w:rPr>
          <w:rFonts w:hint="default" w:eastAsia="仿宋_GB2312" w:cs="Times New Roman"/>
          <w:sz w:val="32"/>
          <w:szCs w:val="22"/>
          <w:highlight w:val="none"/>
          <w:lang w:val="en-US" w:eastAsia="zh-CN"/>
        </w:rPr>
        <w:t>申报单位（盖章）</w:t>
      </w:r>
      <w:r>
        <w:rPr>
          <w:rFonts w:hint="eastAsia" w:eastAsia="仿宋_GB2312" w:cs="Times New Roman"/>
          <w:sz w:val="32"/>
          <w:szCs w:val="22"/>
          <w:highlight w:val="none"/>
          <w:lang w:val="en-US" w:eastAsia="zh-CN"/>
        </w:rPr>
        <w:t xml:space="preserve">: </w:t>
      </w:r>
      <w:r>
        <w:rPr>
          <w:rFonts w:hint="eastAsia" w:eastAsia="仿宋_GB2312" w:cs="Times New Roman"/>
          <w:sz w:val="32"/>
          <w:szCs w:val="22"/>
          <w:u w:val="single"/>
          <w:lang w:eastAsia="zh-CN"/>
        </w:rPr>
        <w:t>　　　　　　　　　　</w:t>
      </w:r>
    </w:p>
    <w:p>
      <w:pPr>
        <w:widowControl/>
        <w:ind w:left="0" w:firstLine="640" w:firstLineChars="200"/>
        <w:jc w:val="center"/>
        <w:rPr>
          <w:rFonts w:hint="default" w:ascii="Times New Roman" w:hAnsi="Times New Roman" w:eastAsia="仿宋_GB2312" w:cs="Times New Roman"/>
          <w:sz w:val="32"/>
          <w:szCs w:val="22"/>
        </w:rPr>
      </w:pPr>
    </w:p>
    <w:p>
      <w:pPr>
        <w:widowControl/>
        <w:ind w:firstLine="640" w:firstLineChars="200"/>
        <w:jc w:val="both"/>
        <w:rPr>
          <w:rFonts w:hint="eastAsia" w:ascii="Times New Roman" w:hAnsi="Times New Roman" w:eastAsia="仿宋_GB2312" w:cs="Times New Roman"/>
          <w:sz w:val="32"/>
          <w:szCs w:val="22"/>
          <w:u w:val="single"/>
        </w:rPr>
      </w:pPr>
      <w:r>
        <w:rPr>
          <w:rFonts w:hint="eastAsia" w:eastAsia="仿宋_GB2312" w:cs="Times New Roman"/>
          <w:sz w:val="32"/>
          <w:szCs w:val="22"/>
          <w:lang w:eastAsia="zh-CN"/>
        </w:rPr>
        <w:t>　　</w:t>
      </w:r>
      <w:r>
        <w:rPr>
          <w:rFonts w:hint="default" w:ascii="Times New Roman" w:hAnsi="Times New Roman" w:eastAsia="仿宋_GB2312" w:cs="Times New Roman"/>
          <w:sz w:val="32"/>
          <w:szCs w:val="22"/>
          <w:highlight w:val="none"/>
        </w:rPr>
        <w:t>所</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在</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省</w:t>
      </w:r>
      <w:r>
        <w:rPr>
          <w:rFonts w:hint="default" w:eastAsia="仿宋_GB2312" w:cs="Times New Roman"/>
          <w:sz w:val="32"/>
          <w:szCs w:val="22"/>
          <w:highlight w:val="none"/>
          <w:lang w:val="en-US" w:eastAsia="zh-CN"/>
        </w:rPr>
        <w:t xml:space="preserve"> </w:t>
      </w:r>
      <w:r>
        <w:rPr>
          <w:rFonts w:hint="default" w:ascii="Times New Roman" w:hAnsi="Times New Roman" w:eastAsia="仿宋_GB2312" w:cs="Times New Roman"/>
          <w:sz w:val="32"/>
          <w:szCs w:val="22"/>
          <w:highlight w:val="none"/>
        </w:rPr>
        <w:t>市：</w:t>
      </w:r>
      <w:r>
        <w:rPr>
          <w:rFonts w:hint="eastAsia" w:eastAsia="仿宋_GB2312" w:cs="Times New Roman"/>
          <w:sz w:val="32"/>
          <w:szCs w:val="22"/>
          <w:u w:val="single"/>
          <w:lang w:eastAsia="zh-CN"/>
        </w:rPr>
        <w:t>　　　</w:t>
      </w:r>
      <w:r>
        <w:rPr>
          <w:rFonts w:hint="eastAsia" w:eastAsia="仿宋_GB2312" w:cs="Times New Roman"/>
          <w:spacing w:val="-11"/>
          <w:sz w:val="32"/>
          <w:szCs w:val="22"/>
          <w:u w:val="single"/>
          <w:lang w:eastAsia="zh-CN"/>
        </w:rPr>
        <w:t>　　　　　　　　　　</w:t>
      </w:r>
    </w:p>
    <w:p>
      <w:pPr>
        <w:widowControl/>
        <w:ind w:left="0" w:firstLine="640" w:firstLineChars="200"/>
        <w:rPr>
          <w:rFonts w:hint="eastAsia" w:ascii="Times New Roman" w:hAnsi="Times New Roman" w:eastAsia="仿宋_GB2312" w:cs="Times New Roman"/>
          <w:sz w:val="32"/>
          <w:szCs w:val="22"/>
          <w:highlight w:val="none"/>
        </w:rPr>
      </w:pPr>
      <w:r>
        <w:rPr>
          <w:rFonts w:hint="eastAsia" w:eastAsia="仿宋_GB2312" w:cs="Times New Roman"/>
          <w:sz w:val="32"/>
          <w:szCs w:val="22"/>
          <w:lang w:eastAsia="zh-CN"/>
        </w:rPr>
        <w:t>　　</w:t>
      </w:r>
    </w:p>
    <w:p>
      <w:pPr>
        <w:widowControl/>
        <w:jc w:val="center"/>
        <w:rPr>
          <w:rFonts w:hint="eastAsia" w:eastAsia="仿宋_GB2312"/>
          <w:b w:val="0"/>
          <w:color w:val="000000"/>
          <w:sz w:val="44"/>
          <w:lang w:eastAsia="zh-CN"/>
        </w:rPr>
      </w:pPr>
    </w:p>
    <w:p>
      <w:pPr>
        <w:pStyle w:val="8"/>
        <w:rPr>
          <w:rFonts w:hint="eastAsia"/>
          <w:lang w:eastAsia="zh-CN"/>
        </w:rPr>
      </w:pPr>
    </w:p>
    <w:p>
      <w:pPr>
        <w:widowControl/>
        <w:jc w:val="center"/>
        <w:rPr>
          <w:rFonts w:ascii="Times New Roman" w:hAnsi="Times New Roman" w:eastAsia="仿宋_GB2312"/>
          <w:b w:val="0"/>
          <w:color w:val="000000"/>
          <w:sz w:val="44"/>
        </w:rPr>
      </w:pPr>
    </w:p>
    <w:p>
      <w:pPr>
        <w:widowControl/>
        <w:jc w:val="center"/>
        <w:rPr>
          <w:rFonts w:hint="default" w:ascii="Times New Roman" w:hAnsi="Times New Roman" w:eastAsia="方正小标宋_GBK" w:cs="Times New Roman"/>
          <w:color w:val="000000"/>
          <w:sz w:val="32"/>
        </w:rPr>
      </w:pPr>
      <w:r>
        <w:rPr>
          <w:rFonts w:hint="default" w:ascii="Times New Roman" w:hAnsi="Times New Roman" w:eastAsia="方正小标宋_GBK" w:cs="Times New Roman"/>
          <w:color w:val="000000"/>
          <w:sz w:val="32"/>
        </w:rPr>
        <w:t>202X年X月</w:t>
      </w:r>
    </w:p>
    <w:p>
      <w:pPr>
        <w:widowControl/>
        <w:jc w:val="left"/>
        <w:rPr>
          <w:rFonts w:ascii="仿宋_GB2312" w:hAnsi="Times New Roman" w:eastAsia="仿宋_GB2312"/>
          <w:color w:val="000000"/>
          <w:sz w:val="44"/>
        </w:rPr>
      </w:pPr>
    </w:p>
    <w:p>
      <w:pPr>
        <w:widowControl/>
        <w:jc w:val="center"/>
        <w:rPr>
          <w:rFonts w:hint="eastAsia" w:ascii="仿宋_GB2312" w:hAnsi="Times New Roman" w:eastAsia="仿宋_GB2312"/>
          <w:color w:val="000000"/>
          <w:kern w:val="0"/>
          <w:sz w:val="44"/>
        </w:rPr>
        <w:sectPr>
          <w:headerReference r:id="rId3" w:type="default"/>
          <w:pgSz w:w="11906" w:h="16838"/>
          <w:pgMar w:top="1440" w:right="1800" w:bottom="1440" w:left="1800" w:header="851" w:footer="992" w:gutter="0"/>
          <w:cols w:space="720" w:num="1"/>
          <w:docGrid w:type="lines" w:linePitch="312" w:charSpace="0"/>
        </w:sectPr>
      </w:pPr>
    </w:p>
    <w:p>
      <w:pPr>
        <w:widowControl/>
        <w:jc w:val="center"/>
        <w:rPr>
          <w:rFonts w:hint="eastAsia" w:ascii="黑体" w:hAnsi="黑体" w:eastAsia="黑体" w:cs="黑体"/>
          <w:color w:val="000000"/>
          <w:sz w:val="36"/>
          <w:szCs w:val="36"/>
        </w:rPr>
      </w:pPr>
      <w:r>
        <w:rPr>
          <w:rFonts w:hint="eastAsia" w:ascii="黑体" w:hAnsi="黑体" w:eastAsia="黑体" w:cs="黑体"/>
          <w:color w:val="000000"/>
          <w:sz w:val="36"/>
          <w:szCs w:val="36"/>
        </w:rPr>
        <w:t>填写说明</w:t>
      </w:r>
    </w:p>
    <w:p>
      <w:pPr>
        <w:widowControl/>
        <w:ind w:firstLine="640" w:firstLineChars="200"/>
        <w:jc w:val="left"/>
        <w:rPr>
          <w:rFonts w:ascii="仿宋_GB2312" w:hAnsi="Times New Roman" w:eastAsia="仿宋_GB2312"/>
          <w:color w:val="000000"/>
          <w:sz w:val="32"/>
        </w:rPr>
      </w:pP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w:t>
      </w:r>
      <w:r>
        <w:rPr>
          <w:rFonts w:hint="eastAsia" w:eastAsia="仿宋_GB2312"/>
          <w:sz w:val="32"/>
          <w:lang w:val="en-US" w:eastAsia="zh-CN"/>
        </w:rPr>
        <w:t>.</w:t>
      </w:r>
      <w:r>
        <w:rPr>
          <w:rFonts w:ascii="Times New Roman" w:hAnsi="Times New Roman" w:eastAsia="仿宋_GB2312"/>
          <w:sz w:val="32"/>
        </w:rPr>
        <w:t>申报园区按照有关要求如实编写申请报告，并提供必要的证明材料。</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w:t>
      </w:r>
      <w:r>
        <w:rPr>
          <w:rFonts w:hint="eastAsia" w:eastAsia="仿宋_GB2312"/>
          <w:sz w:val="32"/>
          <w:lang w:val="en-US" w:eastAsia="zh-CN"/>
        </w:rPr>
        <w:t>.</w:t>
      </w:r>
      <w:r>
        <w:rPr>
          <w:rFonts w:ascii="Times New Roman" w:hAnsi="Times New Roman" w:eastAsia="仿宋_GB2312"/>
          <w:sz w:val="32"/>
        </w:rPr>
        <w:t>申请报告包含但不限于下列内容：</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（1）园区基本信息表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（2）园区水效分析报告</w:t>
      </w:r>
    </w:p>
    <w:p>
      <w:pPr>
        <w:widowControl/>
        <w:ind w:firstLine="640" w:firstLineChars="200"/>
        <w:jc w:val="left"/>
        <w:rPr>
          <w:rFonts w:ascii="Times New Roman" w:hAnsi="Times New Roman" w:eastAsia="仿宋_GB2312"/>
          <w:color w:val="000000"/>
          <w:sz w:val="32"/>
        </w:rPr>
      </w:pPr>
      <w:r>
        <w:rPr>
          <w:rFonts w:ascii="Times New Roman" w:hAnsi="Times New Roman" w:eastAsia="仿宋_GB2312"/>
          <w:sz w:val="32"/>
        </w:rPr>
        <w:t>（3）园区自评表</w:t>
      </w:r>
    </w:p>
    <w:p>
      <w:pPr>
        <w:widowControl/>
        <w:ind w:firstLine="640" w:firstLineChars="200"/>
        <w:jc w:val="left"/>
        <w:rPr>
          <w:rFonts w:ascii="Times New Roman" w:hAnsi="Times New Roman" w:eastAsia="仿宋_GB2312"/>
          <w:sz w:val="32"/>
        </w:rPr>
      </w:pPr>
      <w:r>
        <w:rPr>
          <w:rFonts w:ascii="Times New Roman" w:hAnsi="Times New Roman" w:eastAsia="仿宋_GB2312"/>
          <w:sz w:val="32"/>
        </w:rPr>
        <w:t>3</w:t>
      </w:r>
      <w:r>
        <w:rPr>
          <w:rFonts w:hint="eastAsia" w:eastAsia="仿宋_GB2312"/>
          <w:sz w:val="32"/>
          <w:lang w:val="en-US" w:eastAsia="zh-CN"/>
        </w:rPr>
        <w:t>.</w:t>
      </w:r>
      <w:r>
        <w:rPr>
          <w:rFonts w:ascii="Times New Roman" w:hAnsi="Times New Roman" w:eastAsia="仿宋_GB2312"/>
          <w:sz w:val="32"/>
        </w:rPr>
        <w:t>以上材料需按顺序编排，并在相应位置加盖公章。</w:t>
      </w:r>
    </w:p>
    <w:p>
      <w:pPr>
        <w:widowControl/>
        <w:ind w:firstLine="640" w:firstLineChars="200"/>
        <w:jc w:val="left"/>
        <w:rPr>
          <w:rFonts w:ascii="仿宋_GB2312" w:hAnsi="Times New Roman" w:eastAsia="仿宋_GB2312"/>
          <w:color w:val="000000"/>
          <w:sz w:val="32"/>
        </w:rPr>
      </w:pPr>
    </w:p>
    <w:p>
      <w:pPr>
        <w:widowControl/>
        <w:jc w:val="center"/>
        <w:outlineLvl w:val="0"/>
        <w:rPr>
          <w:rFonts w:hint="eastAsia" w:ascii="仿宋_GB2312" w:hAnsi="Times New Roman" w:eastAsia="仿宋_GB2312"/>
          <w:b/>
          <w:color w:val="000000"/>
          <w:kern w:val="0"/>
          <w:sz w:val="36"/>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widowControl/>
        <w:jc w:val="center"/>
        <w:outlineLvl w:val="0"/>
        <w:rPr>
          <w:rFonts w:hint="eastAsia" w:ascii="黑体" w:hAnsi="黑体" w:eastAsia="黑体" w:cs="黑体"/>
          <w:bCs/>
          <w:color w:val="000000"/>
          <w:sz w:val="36"/>
          <w:szCs w:val="36"/>
        </w:rPr>
      </w:pPr>
      <w:r>
        <w:rPr>
          <w:rFonts w:hint="eastAsia" w:ascii="黑体" w:hAnsi="黑体" w:eastAsia="黑体" w:cs="黑体"/>
          <w:b w:val="0"/>
          <w:bCs/>
          <w:color w:val="000000"/>
          <w:sz w:val="36"/>
          <w:szCs w:val="36"/>
        </w:rPr>
        <w:t>园区基本信息表</w:t>
      </w:r>
    </w:p>
    <w:tbl>
      <w:tblPr>
        <w:tblStyle w:val="19"/>
        <w:tblW w:w="87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555"/>
        <w:gridCol w:w="295"/>
        <w:gridCol w:w="2239"/>
        <w:gridCol w:w="468"/>
        <w:gridCol w:w="1058"/>
        <w:gridCol w:w="703"/>
        <w:gridCol w:w="78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7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宋体" w:eastAsia="仿宋_GB2312"/>
                <w:b/>
                <w:color w:val="000000"/>
                <w:sz w:val="24"/>
              </w:rPr>
            </w:pPr>
            <w:r>
              <w:rPr>
                <w:rFonts w:hint="eastAsia" w:ascii="仿宋_GB2312" w:hAnsi="宋体" w:eastAsia="仿宋_GB2312"/>
                <w:b/>
                <w:color w:val="000000"/>
                <w:sz w:val="24"/>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园区名称</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园区级别</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 国家级     □ 省级</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eastAsia="zh-CN"/>
              </w:rPr>
              <w:t>市</w:t>
            </w:r>
            <w:r>
              <w:rPr>
                <w:rFonts w:hint="eastAsia" w:ascii="仿宋_GB2312" w:hAnsi="仿宋_GB2312" w:eastAsia="仿宋_GB2312" w:cs="仿宋_GB2312"/>
                <w:color w:val="000000"/>
                <w:sz w:val="24"/>
              </w:rPr>
              <w:t>级</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eastAsia="zh-CN"/>
              </w:rPr>
              <w:t>县</w:t>
            </w:r>
            <w:r>
              <w:rPr>
                <w:rFonts w:hint="eastAsia" w:ascii="仿宋_GB2312" w:hAnsi="仿宋_GB2312" w:eastAsia="仿宋_GB2312" w:cs="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详细地址</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园区负责人</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职务</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联系部门</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传真</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手机</w:t>
            </w:r>
          </w:p>
        </w:tc>
        <w:tc>
          <w:tcPr>
            <w:tcW w:w="2239"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p>
        </w:tc>
        <w:tc>
          <w:tcPr>
            <w:tcW w:w="22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电子邮箱</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90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园区</w:t>
            </w:r>
            <w:r>
              <w:rPr>
                <w:rFonts w:hint="eastAsia" w:ascii="仿宋_GB2312" w:hAnsi="仿宋_GB2312" w:eastAsia="仿宋_GB2312" w:cs="仿宋_GB2312"/>
                <w:color w:val="000000"/>
                <w:sz w:val="24"/>
                <w:lang w:eastAsia="zh-CN"/>
              </w:rPr>
              <w:t>类型</w:t>
            </w:r>
          </w:p>
        </w:tc>
        <w:tc>
          <w:tcPr>
            <w:tcW w:w="6810"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装备制造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电子信息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原材料工业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消费品工业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 xml:space="preserve">新兴产业 </w:t>
            </w:r>
            <w:r>
              <w:rPr>
                <w:rFonts w:hint="eastAsia" w:ascii="仿宋_GB2312" w:hAnsi="仿宋_GB2312" w:eastAsia="仿宋_GB2312" w:cs="仿宋_GB2312"/>
                <w:color w:val="000000"/>
              </w:rPr>
              <w:t>□</w:t>
            </w:r>
            <w:r>
              <w:rPr>
                <w:rFonts w:hint="eastAsia" w:ascii="仿宋_GB2312" w:hAnsi="仿宋_GB2312" w:eastAsia="仿宋_GB2312" w:cs="仿宋_GB2312"/>
                <w:color w:val="000000"/>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612"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宋体" w:eastAsia="仿宋_GB2312"/>
                <w:color w:val="000000"/>
              </w:rPr>
            </w:pPr>
            <w:r>
              <w:rPr>
                <w:rFonts w:hint="eastAsia" w:ascii="仿宋_GB2312" w:hAnsi="宋体" w:eastAsia="仿宋_GB2312"/>
                <w:color w:val="000000"/>
                <w:sz w:val="24"/>
              </w:rPr>
              <w:t>是否获得国家级</w:t>
            </w:r>
            <w:r>
              <w:rPr>
                <w:rFonts w:hint="eastAsia" w:ascii="仿宋_GB2312" w:hAnsi="宋体" w:eastAsia="仿宋_GB2312"/>
                <w:color w:val="000000"/>
                <w:sz w:val="24"/>
                <w:lang w:eastAsia="zh-CN"/>
              </w:rPr>
              <w:t>或省级</w:t>
            </w:r>
            <w:r>
              <w:rPr>
                <w:rFonts w:hint="eastAsia" w:ascii="仿宋_GB2312" w:hAnsi="宋体" w:eastAsia="仿宋_GB2312"/>
                <w:color w:val="000000"/>
                <w:sz w:val="24"/>
              </w:rPr>
              <w:t>绿色</w:t>
            </w:r>
            <w:r>
              <w:rPr>
                <w:rFonts w:hint="eastAsia" w:ascii="仿宋_GB2312" w:hAnsi="宋体" w:eastAsia="仿宋_GB2312"/>
                <w:color w:val="000000"/>
                <w:sz w:val="24"/>
                <w:lang w:eastAsia="zh-CN"/>
              </w:rPr>
              <w:t>工业</w:t>
            </w:r>
            <w:r>
              <w:rPr>
                <w:rFonts w:hint="eastAsia" w:ascii="仿宋_GB2312" w:hAnsi="宋体" w:eastAsia="仿宋_GB2312"/>
                <w:color w:val="000000"/>
                <w:sz w:val="24"/>
              </w:rPr>
              <w:t>园区称号</w:t>
            </w:r>
          </w:p>
        </w:tc>
        <w:tc>
          <w:tcPr>
            <w:tcW w:w="410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_GB2312" w:hAnsi="宋体" w:eastAsia="仿宋_GB2312"/>
                <w:color w:val="000000"/>
              </w:rPr>
            </w:pPr>
            <w:r>
              <w:rPr>
                <w:rFonts w:hint="eastAsia" w:ascii="仿宋_GB2312" w:hAnsi="宋体" w:eastAsia="仿宋_GB2312"/>
                <w:color w:val="000000"/>
              </w:rPr>
              <w:t>□</w:t>
            </w:r>
            <w:r>
              <w:rPr>
                <w:rFonts w:hint="eastAsia" w:ascii="仿宋_GB2312" w:hAnsi="宋体" w:eastAsia="仿宋_GB2312"/>
                <w:color w:val="000000"/>
                <w:sz w:val="24"/>
              </w:rPr>
              <w:t xml:space="preserve">是       </w:t>
            </w:r>
            <w:r>
              <w:rPr>
                <w:rFonts w:hint="eastAsia" w:ascii="仿宋_GB2312" w:hAnsi="宋体" w:eastAsia="仿宋_GB2312"/>
                <w:color w:val="000000"/>
              </w:rPr>
              <w:t>□</w:t>
            </w:r>
            <w:r>
              <w:rPr>
                <w:rFonts w:hint="eastAsia" w:ascii="仿宋_GB2312" w:hAnsi="宋体" w:eastAsia="仿宋_GB2312"/>
                <w:color w:val="00000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7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仿宋_GB2312" w:hAnsi="宋体" w:eastAsia="仿宋_GB2312"/>
                <w:b/>
                <w:color w:val="000000"/>
                <w:sz w:val="24"/>
              </w:rPr>
            </w:pPr>
            <w:r>
              <w:rPr>
                <w:rFonts w:hint="eastAsia" w:ascii="仿宋_GB2312" w:hAnsi="宋体" w:eastAsia="仿宋_GB2312"/>
                <w:b/>
                <w:color w:val="000000"/>
                <w:sz w:val="24"/>
              </w:rPr>
              <w:t>二、园区水效指标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主导产业</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highlight w:val="lightGray"/>
              </w:rPr>
            </w:pPr>
            <w:r>
              <w:rPr>
                <w:rFonts w:ascii="Times New Roman" w:hAnsi="Times New Roman" w:eastAsia="仿宋_GB2312"/>
                <w:sz w:val="24"/>
              </w:rPr>
              <w:t>主导产业销售收入占</w:t>
            </w:r>
            <w:r>
              <w:rPr>
                <w:rFonts w:hint="eastAsia" w:eastAsia="仿宋_GB2312"/>
                <w:sz w:val="24"/>
                <w:lang w:eastAsia="zh-CN"/>
              </w:rPr>
              <w:t>园</w:t>
            </w:r>
            <w:r>
              <w:rPr>
                <w:rFonts w:ascii="Times New Roman" w:hAnsi="Times New Roman" w:eastAsia="仿宋_GB2312"/>
                <w:sz w:val="24"/>
              </w:rPr>
              <w:t>区</w:t>
            </w:r>
            <w:r>
              <w:rPr>
                <w:rFonts w:hint="eastAsia" w:eastAsia="仿宋_GB2312"/>
                <w:sz w:val="24"/>
                <w:lang w:eastAsia="zh-CN"/>
              </w:rPr>
              <w:t>总</w:t>
            </w:r>
            <w:r>
              <w:rPr>
                <w:rFonts w:ascii="Times New Roman" w:hAnsi="Times New Roman" w:eastAsia="仿宋_GB2312"/>
                <w:sz w:val="24"/>
              </w:rPr>
              <w:t>销售收入比重</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rPr>
            </w:pPr>
            <w:r>
              <w:rPr>
                <w:rFonts w:ascii="Times New Roman" w:hAnsi="Times New Roman" w:eastAsia="仿宋_GB2312"/>
                <w:sz w:val="24"/>
              </w:rPr>
              <w:t>园区面积和企业数量</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rPr>
            </w:pPr>
            <w:r>
              <w:rPr>
                <w:rFonts w:ascii="Times New Roman" w:hAnsi="Times New Roman" w:eastAsia="仿宋_GB2312"/>
                <w:sz w:val="24"/>
              </w:rPr>
              <w:t>主要水源</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sz w:val="24"/>
              </w:rPr>
            </w:pPr>
            <w:r>
              <w:rPr>
                <w:rFonts w:ascii="Times New Roman" w:hAnsi="Times New Roman" w:eastAsia="仿宋_GB2312"/>
                <w:sz w:val="24"/>
              </w:rPr>
              <w:t>202</w:t>
            </w:r>
            <w:r>
              <w:rPr>
                <w:rFonts w:hint="eastAsia" w:eastAsia="仿宋_GB2312"/>
                <w:sz w:val="24"/>
                <w:lang w:val="en-US" w:eastAsia="zh-CN"/>
              </w:rPr>
              <w:t>3</w:t>
            </w:r>
            <w:r>
              <w:rPr>
                <w:rFonts w:ascii="Times New Roman" w:hAnsi="Times New Roman" w:eastAsia="仿宋_GB2312"/>
                <w:sz w:val="24"/>
              </w:rPr>
              <w:t>年销售收入（万元）</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年总产值（万元）</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144"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年工业增加值（万元）</w:t>
            </w:r>
          </w:p>
        </w:tc>
        <w:tc>
          <w:tcPr>
            <w:tcW w:w="4571"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1610" w:type="dxa"/>
            <w:gridSpan w:val="2"/>
            <w:vMerge w:val="restart"/>
            <w:tcBorders>
              <w:top w:val="single" w:color="auto" w:sz="4" w:space="0"/>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年取水量（</w:t>
            </w:r>
            <w:r>
              <w:rPr>
                <w:rFonts w:hint="eastAsia" w:ascii="Times New Roman" w:hAnsi="Times New Roman" w:eastAsia="仿宋_GB2312"/>
                <w:color w:val="000000"/>
                <w:sz w:val="24"/>
              </w:rPr>
              <w:t>立方米</w:t>
            </w:r>
            <w:r>
              <w:rPr>
                <w:rFonts w:ascii="Times New Roman" w:hAnsi="Times New Roman" w:eastAsia="仿宋_GB2312"/>
                <w:color w:val="000000"/>
                <w:sz w:val="24"/>
              </w:rPr>
              <w:t>）</w:t>
            </w:r>
          </w:p>
        </w:tc>
        <w:tc>
          <w:tcPr>
            <w:tcW w:w="253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常规水源取水量</w:t>
            </w:r>
          </w:p>
        </w:tc>
        <w:tc>
          <w:tcPr>
            <w:tcW w:w="4571" w:type="dxa"/>
            <w:gridSpan w:val="5"/>
            <w:tcBorders>
              <w:top w:val="single" w:color="auto" w:sz="4" w:space="0"/>
              <w:left w:val="single" w:color="auto" w:sz="4" w:space="0"/>
              <w:right w:val="single" w:color="auto" w:sz="4" w:space="0"/>
            </w:tcBorders>
            <w:vAlign w:val="center"/>
          </w:tcPr>
          <w:p>
            <w:pPr>
              <w:spacing w:line="320" w:lineRule="exact"/>
              <w:rPr>
                <w:rFonts w:hint="eastAsia" w:ascii="Times New Roman" w:hAnsi="Times New Roman" w:eastAsia="仿宋_GB2312"/>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1610" w:type="dxa"/>
            <w:gridSpan w:val="2"/>
            <w:vMerge w:val="continue"/>
            <w:tcBorders>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c>
          <w:tcPr>
            <w:tcW w:w="253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非常规水源取水量</w:t>
            </w:r>
          </w:p>
        </w:tc>
        <w:tc>
          <w:tcPr>
            <w:tcW w:w="4571" w:type="dxa"/>
            <w:gridSpan w:val="5"/>
            <w:tcBorders>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jc w:val="center"/>
        </w:trPr>
        <w:tc>
          <w:tcPr>
            <w:tcW w:w="1055" w:type="dxa"/>
            <w:vMerge w:val="restart"/>
            <w:tcBorders>
              <w:top w:val="single" w:color="auto" w:sz="4" w:space="0"/>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r>
              <w:rPr>
                <w:rFonts w:ascii="Times New Roman" w:hAnsi="Times New Roman" w:eastAsia="仿宋_GB2312"/>
                <w:color w:val="000000"/>
                <w:sz w:val="24"/>
              </w:rPr>
              <w:t>近三年园区水效指标</w:t>
            </w:r>
          </w:p>
        </w:tc>
        <w:tc>
          <w:tcPr>
            <w:tcW w:w="308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年份</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w:t>
            </w:r>
            <w:r>
              <w:rPr>
                <w:rFonts w:hint="eastAsia" w:eastAsia="仿宋_GB2312"/>
                <w:color w:val="000000"/>
                <w:sz w:val="24"/>
                <w:lang w:val="en-US" w:eastAsia="zh-CN"/>
              </w:rPr>
              <w:t>21</w:t>
            </w:r>
            <w:r>
              <w:rPr>
                <w:rFonts w:ascii="Times New Roman" w:hAnsi="Times New Roman" w:eastAsia="仿宋_GB2312"/>
                <w:color w:val="000000"/>
                <w:sz w:val="24"/>
              </w:rPr>
              <w:t>年</w:t>
            </w:r>
          </w:p>
        </w:tc>
        <w:tc>
          <w:tcPr>
            <w:tcW w:w="148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2</w:t>
            </w:r>
            <w:r>
              <w:rPr>
                <w:rFonts w:ascii="Times New Roman" w:hAnsi="Times New Roman" w:eastAsia="仿宋_GB2312"/>
                <w:color w:val="000000"/>
                <w:sz w:val="24"/>
              </w:rPr>
              <w:t>年</w:t>
            </w:r>
          </w:p>
        </w:tc>
        <w:tc>
          <w:tcPr>
            <w:tcW w:w="15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202</w:t>
            </w:r>
            <w:r>
              <w:rPr>
                <w:rFonts w:hint="eastAsia" w:eastAsia="仿宋_GB2312"/>
                <w:color w:val="000000"/>
                <w:sz w:val="24"/>
                <w:lang w:val="en-US" w:eastAsia="zh-CN"/>
              </w:rPr>
              <w:t>3</w:t>
            </w:r>
            <w:r>
              <w:rPr>
                <w:rFonts w:ascii="Times New Roman" w:hAnsi="Times New Roman" w:eastAsia="仿宋_GB2312"/>
                <w:color w:val="00000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055" w:type="dxa"/>
            <w:vMerge w:val="continue"/>
            <w:tcBorders>
              <w:left w:val="single" w:color="auto" w:sz="4" w:space="0"/>
              <w:right w:val="single" w:color="auto" w:sz="4" w:space="0"/>
            </w:tcBorders>
            <w:vAlign w:val="center"/>
          </w:tcPr>
          <w:p>
            <w:pPr>
              <w:spacing w:line="320" w:lineRule="exact"/>
              <w:rPr>
                <w:rFonts w:ascii="Times New Roman" w:hAnsi="Times New Roman" w:eastAsia="仿宋_GB2312"/>
                <w:color w:val="000000"/>
                <w:sz w:val="24"/>
              </w:rPr>
            </w:pPr>
          </w:p>
        </w:tc>
        <w:tc>
          <w:tcPr>
            <w:tcW w:w="3089" w:type="dxa"/>
            <w:gridSpan w:val="3"/>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万元工业增加值取水量</w:t>
            </w:r>
          </w:p>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（立方米/万元）</w:t>
            </w:r>
          </w:p>
        </w:tc>
        <w:tc>
          <w:tcPr>
            <w:tcW w:w="1526"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485"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60" w:type="dxa"/>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055" w:type="dxa"/>
            <w:vMerge w:val="continue"/>
            <w:tcBorders>
              <w:left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3089" w:type="dxa"/>
            <w:gridSpan w:val="3"/>
            <w:tcBorders>
              <w:top w:val="single" w:color="auto" w:sz="4" w:space="0"/>
              <w:left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水重复利用率（%）</w:t>
            </w:r>
          </w:p>
        </w:tc>
        <w:tc>
          <w:tcPr>
            <w:tcW w:w="1526"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highlight w:val="lightGray"/>
              </w:rPr>
            </w:pPr>
          </w:p>
        </w:tc>
        <w:tc>
          <w:tcPr>
            <w:tcW w:w="1485" w:type="dxa"/>
            <w:gridSpan w:val="2"/>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highlight w:val="lightGray"/>
              </w:rPr>
            </w:pPr>
          </w:p>
        </w:tc>
        <w:tc>
          <w:tcPr>
            <w:tcW w:w="1560" w:type="dxa"/>
            <w:tcBorders>
              <w:top w:val="single" w:color="auto" w:sz="4" w:space="0"/>
              <w:left w:val="single" w:color="auto" w:sz="4" w:space="0"/>
              <w:right w:val="single" w:color="auto" w:sz="4" w:space="0"/>
            </w:tcBorders>
            <w:vAlign w:val="center"/>
          </w:tcPr>
          <w:p>
            <w:pPr>
              <w:spacing w:line="320" w:lineRule="exact"/>
              <w:jc w:val="left"/>
              <w:rPr>
                <w:rFonts w:ascii="Times New Roman" w:hAnsi="Times New Roman" w:eastAsia="仿宋_GB2312"/>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055"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olor w:val="000000"/>
                <w:sz w:val="24"/>
              </w:rPr>
            </w:pPr>
          </w:p>
        </w:tc>
        <w:tc>
          <w:tcPr>
            <w:tcW w:w="308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olor w:val="000000"/>
                <w:sz w:val="24"/>
              </w:rPr>
            </w:pPr>
            <w:r>
              <w:rPr>
                <w:rFonts w:ascii="Times New Roman" w:hAnsi="Times New Roman" w:eastAsia="仿宋_GB2312"/>
                <w:color w:val="000000"/>
                <w:sz w:val="24"/>
              </w:rPr>
              <w:t>万元工业增加值废水排放量（立方米/万元）</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48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Times New Roman"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715" w:type="dxa"/>
            <w:gridSpan w:val="9"/>
            <w:tcBorders>
              <w:top w:val="single" w:color="auto" w:sz="4" w:space="0"/>
              <w:left w:val="single" w:color="auto" w:sz="4" w:space="0"/>
              <w:bottom w:val="single" w:color="auto" w:sz="4" w:space="0"/>
              <w:right w:val="single" w:color="auto" w:sz="4" w:space="0"/>
            </w:tcBorders>
            <w:vAlign w:val="center"/>
          </w:tcPr>
          <w:p>
            <w:pPr>
              <w:spacing w:before="157" w:beforeLines="50" w:line="320" w:lineRule="exact"/>
              <w:rPr>
                <w:rFonts w:ascii="Times New Roman" w:hAnsi="Times New Roman" w:eastAsia="仿宋_GB2312"/>
                <w:color w:val="000000"/>
                <w:sz w:val="24"/>
              </w:rPr>
            </w:pPr>
            <w:r>
              <w:rPr>
                <w:rFonts w:ascii="Times New Roman" w:hAnsi="Times New Roman" w:eastAsia="仿宋_GB2312"/>
                <w:color w:val="000000"/>
                <w:sz w:val="24"/>
              </w:rPr>
              <w:t>材料真实性承诺：</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我单位郑重承诺：本次申报国家水效领跑者所提交的相关数据和信息均真实、有效，近三年未发生重大</w:t>
            </w:r>
            <w:r>
              <w:rPr>
                <w:rFonts w:hint="eastAsia" w:ascii="Times New Roman" w:hAnsi="Times New Roman" w:eastAsia="仿宋_GB2312"/>
                <w:color w:val="000000"/>
                <w:sz w:val="24"/>
              </w:rPr>
              <w:t>安全、污染事故或重大生态破坏事件</w:t>
            </w:r>
            <w:r>
              <w:rPr>
                <w:rFonts w:ascii="Times New Roman" w:hAnsi="Times New Roman" w:eastAsia="仿宋_GB2312"/>
                <w:color w:val="000000"/>
                <w:sz w:val="24"/>
              </w:rPr>
              <w:t>，愿接受并积极配合主管部门的监督抽查和核验。如有违反，愿承担由此产生的相应责任。</w:t>
            </w:r>
          </w:p>
          <w:p>
            <w:pPr>
              <w:spacing w:line="320" w:lineRule="exact"/>
              <w:ind w:firstLine="4800" w:firstLineChars="2000"/>
              <w:rPr>
                <w:rFonts w:ascii="Times New Roman" w:hAnsi="Times New Roman" w:eastAsia="仿宋_GB2312"/>
                <w:color w:val="000000"/>
                <w:sz w:val="24"/>
              </w:rPr>
            </w:pPr>
          </w:p>
          <w:p>
            <w:pPr>
              <w:spacing w:line="320" w:lineRule="exact"/>
              <w:ind w:firstLine="4800" w:firstLineChars="2000"/>
              <w:rPr>
                <w:rFonts w:ascii="Times New Roman" w:hAnsi="Times New Roman" w:eastAsia="仿宋_GB2312"/>
                <w:color w:val="000000"/>
                <w:sz w:val="24"/>
              </w:rPr>
            </w:pPr>
          </w:p>
          <w:p>
            <w:pPr>
              <w:spacing w:line="320" w:lineRule="exact"/>
              <w:ind w:firstLine="4800" w:firstLineChars="2000"/>
              <w:rPr>
                <w:rFonts w:ascii="Times New Roman" w:hAnsi="Times New Roman" w:eastAsia="仿宋_GB2312"/>
                <w:color w:val="000000"/>
                <w:sz w:val="24"/>
              </w:rPr>
            </w:pPr>
            <w:r>
              <w:rPr>
                <w:rFonts w:ascii="Times New Roman" w:hAnsi="Times New Roman" w:eastAsia="仿宋_GB2312"/>
                <w:color w:val="000000"/>
                <w:sz w:val="24"/>
              </w:rPr>
              <w:t>单位负责人（签字）：</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（申报单位公章）</w:t>
            </w:r>
          </w:p>
          <w:p>
            <w:pPr>
              <w:spacing w:line="320" w:lineRule="exact"/>
              <w:ind w:firstLine="420"/>
              <w:rPr>
                <w:rFonts w:ascii="Times New Roman" w:hAnsi="Times New Roman" w:eastAsia="仿宋_GB2312"/>
                <w:color w:val="000000"/>
                <w:sz w:val="24"/>
              </w:rPr>
            </w:pPr>
            <w:r>
              <w:rPr>
                <w:rFonts w:ascii="Times New Roman" w:hAnsi="Times New Roman" w:eastAsia="仿宋_GB2312"/>
                <w:color w:val="000000"/>
                <w:sz w:val="24"/>
              </w:rPr>
              <w:t xml:space="preserve">                                       年    月    日</w:t>
            </w:r>
          </w:p>
        </w:tc>
      </w:tr>
    </w:tbl>
    <w:p>
      <w:pPr>
        <w:widowControl/>
        <w:jc w:val="center"/>
        <w:outlineLvl w:val="0"/>
        <w:rPr>
          <w:rFonts w:hint="eastAsia" w:ascii="黑体" w:hAnsi="黑体" w:eastAsia="黑体" w:cs="黑体"/>
          <w:b w:val="0"/>
          <w:bCs/>
          <w:color w:val="000000"/>
          <w:kern w:val="0"/>
          <w:sz w:val="36"/>
        </w:rPr>
      </w:pPr>
    </w:p>
    <w:p>
      <w:pPr>
        <w:widowControl/>
        <w:jc w:val="center"/>
        <w:outlineLvl w:val="0"/>
        <w:rPr>
          <w:rFonts w:hint="eastAsia" w:ascii="仿宋_GB2312" w:hAnsi="Times New Roman" w:eastAsia="仿宋_GB2312"/>
          <w:b/>
          <w:color w:val="000000"/>
          <w:kern w:val="0"/>
          <w:sz w:val="36"/>
        </w:rPr>
      </w:pPr>
      <w:r>
        <w:rPr>
          <w:rFonts w:hint="eastAsia" w:ascii="黑体" w:hAnsi="黑体" w:eastAsia="黑体" w:cs="黑体"/>
          <w:b w:val="0"/>
          <w:bCs/>
          <w:color w:val="000000"/>
          <w:kern w:val="0"/>
          <w:sz w:val="36"/>
        </w:rPr>
        <w:t>园区水效分析报告（格式）</w:t>
      </w:r>
    </w:p>
    <w:p>
      <w:pPr>
        <w:widowControl/>
        <w:ind w:firstLine="723"/>
        <w:jc w:val="left"/>
        <w:rPr>
          <w:rFonts w:ascii="仿宋_GB2312" w:hAnsi="Times New Roman" w:eastAsia="仿宋_GB2312"/>
          <w:sz w:val="20"/>
        </w:rPr>
      </w:pPr>
    </w:p>
    <w:p>
      <w:pPr>
        <w:ind w:firstLine="640" w:firstLineChars="200"/>
        <w:outlineLvl w:val="0"/>
        <w:rPr>
          <w:rFonts w:ascii="黑体" w:hAnsi="黑体" w:eastAsia="黑体"/>
          <w:color w:val="000000"/>
          <w:sz w:val="32"/>
        </w:rPr>
      </w:pPr>
      <w:r>
        <w:rPr>
          <w:rFonts w:hint="eastAsia" w:ascii="黑体" w:hAnsi="黑体" w:eastAsia="黑体"/>
          <w:color w:val="000000"/>
          <w:sz w:val="32"/>
        </w:rPr>
        <w:t>一、基本情况</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（一）园区基本情况</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包括园区地理位置（所属流域）、近三年的生产总值、工业增加值、主导产业、企业数量及规模、园区节水管理组织结构及人员配备情况等。</w:t>
      </w:r>
    </w:p>
    <w:p>
      <w:pPr>
        <w:ind w:firstLine="640" w:firstLineChars="200"/>
        <w:outlineLvl w:val="0"/>
        <w:rPr>
          <w:rFonts w:ascii="Times New Roman" w:hAnsi="Times New Roman" w:eastAsia="仿宋_GB2312"/>
          <w:color w:val="000000"/>
          <w:sz w:val="32"/>
          <w:szCs w:val="32"/>
        </w:rPr>
      </w:pPr>
      <w:r>
        <w:rPr>
          <w:rFonts w:hint="eastAsia" w:ascii="仿宋_GB2312" w:eastAsia="仿宋_GB2312"/>
          <w:color w:val="000000"/>
          <w:sz w:val="32"/>
          <w:lang w:val="en-US" w:eastAsia="zh-CN"/>
        </w:rPr>
        <w:t>（二）</w:t>
      </w:r>
      <w:r>
        <w:rPr>
          <w:rFonts w:hint="eastAsia" w:ascii="仿宋_GB2312" w:hAnsi="Times New Roman" w:eastAsia="仿宋_GB2312"/>
          <w:color w:val="000000"/>
          <w:sz w:val="32"/>
        </w:rPr>
        <w:t>园区生产和取用水情况</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包括园区主要企业的生产情况、用水环节、主要用水设备，以及园区取水水源（常规水资源、非常规水源）、取水量、排水量、水质数据监测、串联用水、供水及排水管网建设、水循环利用设施建设、</w:t>
      </w:r>
      <w:r>
        <w:rPr>
          <w:rFonts w:hint="eastAsia" w:eastAsia="仿宋_GB2312"/>
          <w:color w:val="000000"/>
          <w:sz w:val="32"/>
          <w:lang w:eastAsia="zh-CN"/>
        </w:rPr>
        <w:t>废</w:t>
      </w:r>
      <w:r>
        <w:rPr>
          <w:rFonts w:ascii="Times New Roman" w:hAnsi="Times New Roman" w:eastAsia="仿宋_GB2312"/>
          <w:color w:val="000000"/>
          <w:sz w:val="32"/>
        </w:rPr>
        <w:t>水</w:t>
      </w:r>
      <w:r>
        <w:rPr>
          <w:rFonts w:hint="eastAsia" w:eastAsia="仿宋_GB2312"/>
          <w:color w:val="000000"/>
          <w:sz w:val="32"/>
          <w:lang w:eastAsia="zh-CN"/>
        </w:rPr>
        <w:t>循环</w:t>
      </w:r>
      <w:r>
        <w:rPr>
          <w:rFonts w:ascii="Times New Roman" w:hAnsi="Times New Roman" w:eastAsia="仿宋_GB2312"/>
          <w:color w:val="000000"/>
          <w:sz w:val="32"/>
        </w:rPr>
        <w:t>利用及处理设施建设等情况。</w:t>
      </w:r>
    </w:p>
    <w:p>
      <w:pPr>
        <w:ind w:firstLine="640" w:firstLineChars="200"/>
        <w:outlineLvl w:val="0"/>
        <w:rPr>
          <w:rFonts w:ascii="黑体" w:hAnsi="黑体" w:eastAsia="黑体"/>
          <w:color w:val="000000"/>
          <w:sz w:val="32"/>
        </w:rPr>
      </w:pPr>
      <w:r>
        <w:rPr>
          <w:rFonts w:hint="eastAsia" w:ascii="黑体" w:hAnsi="黑体" w:eastAsia="黑体"/>
          <w:color w:val="000000"/>
          <w:sz w:val="32"/>
        </w:rPr>
        <w:t>二、园区水效指标</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园区近三年水效指标。水效指标主要包括万元工业增加值取水量、水重复利用率、万元工业增加值废水排放量等。</w:t>
      </w:r>
    </w:p>
    <w:p>
      <w:pPr>
        <w:ind w:firstLine="640" w:firstLineChars="200"/>
        <w:outlineLvl w:val="0"/>
        <w:rPr>
          <w:rFonts w:hint="eastAsia" w:ascii="仿宋_GB2312" w:hAnsi="Times New Roman" w:eastAsia="仿宋_GB2312"/>
          <w:color w:val="000000"/>
          <w:sz w:val="32"/>
        </w:rPr>
      </w:pPr>
      <w:r>
        <w:rPr>
          <w:rFonts w:hint="eastAsia" w:ascii="仿宋_GB2312" w:hAnsi="Times New Roman" w:eastAsia="仿宋_GB2312"/>
          <w:color w:val="000000"/>
          <w:sz w:val="32"/>
        </w:rPr>
        <w:t>具体指标要求及报表格式依据以下标准：</w:t>
      </w:r>
    </w:p>
    <w:p>
      <w:pPr>
        <w:ind w:firstLine="640" w:firstLineChars="200"/>
        <w:outlineLvl w:val="0"/>
        <w:rPr>
          <w:rFonts w:ascii="Times New Roman" w:hAnsi="Times New Roman" w:eastAsia="仿宋_GB2312"/>
          <w:color w:val="000000"/>
          <w:sz w:val="32"/>
        </w:rPr>
      </w:pPr>
      <w:r>
        <w:rPr>
          <w:rFonts w:ascii="Times New Roman" w:hAnsi="Times New Roman" w:eastAsia="仿宋_GB2312"/>
          <w:color w:val="000000"/>
          <w:sz w:val="32"/>
        </w:rPr>
        <w:t>GB/T 21534-20</w:t>
      </w:r>
      <w:r>
        <w:rPr>
          <w:rFonts w:hint="eastAsia" w:eastAsia="仿宋_GB2312"/>
          <w:color w:val="000000"/>
          <w:sz w:val="32"/>
          <w:lang w:val="en-US" w:eastAsia="zh-CN"/>
        </w:rPr>
        <w:t>21</w:t>
      </w:r>
      <w:r>
        <w:rPr>
          <w:rFonts w:ascii="Times New Roman" w:hAnsi="Times New Roman" w:eastAsia="仿宋_GB2312"/>
          <w:color w:val="000000"/>
          <w:sz w:val="32"/>
        </w:rPr>
        <w:t xml:space="preserve"> </w:t>
      </w:r>
      <w:r>
        <w:rPr>
          <w:rFonts w:hint="eastAsia" w:eastAsia="仿宋_GB2312"/>
          <w:color w:val="000000"/>
          <w:sz w:val="32"/>
          <w:lang w:eastAsia="zh-CN"/>
        </w:rPr>
        <w:t>节约</w:t>
      </w:r>
      <w:r>
        <w:rPr>
          <w:rFonts w:ascii="Times New Roman" w:hAnsi="Times New Roman" w:eastAsia="仿宋_GB2312"/>
          <w:color w:val="000000"/>
          <w:sz w:val="32"/>
        </w:rPr>
        <w:t>用水 术语</w:t>
      </w:r>
    </w:p>
    <w:p>
      <w:pPr>
        <w:ind w:firstLine="635"/>
        <w:outlineLvl w:val="0"/>
        <w:rPr>
          <w:rFonts w:ascii="Times New Roman" w:hAnsi="Times New Roman" w:eastAsia="仿宋_GB2312"/>
          <w:color w:val="000000"/>
          <w:spacing w:val="-6"/>
          <w:sz w:val="32"/>
        </w:rPr>
      </w:pPr>
      <w:r>
        <w:rPr>
          <w:rFonts w:ascii="Times New Roman" w:hAnsi="Times New Roman" w:eastAsia="仿宋_GB2312"/>
          <w:color w:val="000000"/>
          <w:sz w:val="32"/>
        </w:rPr>
        <w:t>GB</w:t>
      </w:r>
      <w:r>
        <w:rPr>
          <w:rFonts w:hint="default" w:eastAsia="仿宋_GB2312"/>
          <w:color w:val="000000"/>
          <w:sz w:val="32"/>
          <w:lang w:val="en-US" w:eastAsia="zh-CN"/>
        </w:rPr>
        <w:t>/T</w:t>
      </w:r>
      <w:r>
        <w:rPr>
          <w:rFonts w:ascii="Times New Roman" w:hAnsi="Times New Roman" w:eastAsia="仿宋_GB2312"/>
          <w:color w:val="000000"/>
          <w:sz w:val="32"/>
        </w:rPr>
        <w:t xml:space="preserve"> 24789-20</w:t>
      </w:r>
      <w:r>
        <w:rPr>
          <w:rFonts w:hint="default" w:eastAsia="仿宋_GB2312"/>
          <w:color w:val="000000"/>
          <w:sz w:val="32"/>
          <w:lang w:val="en-US" w:eastAsia="zh-CN"/>
        </w:rPr>
        <w:t>22</w:t>
      </w:r>
      <w:r>
        <w:rPr>
          <w:rFonts w:ascii="Times New Roman" w:hAnsi="Times New Roman" w:eastAsia="仿宋_GB2312"/>
          <w:color w:val="000000"/>
          <w:spacing w:val="-28"/>
          <w:sz w:val="32"/>
        </w:rPr>
        <w:t xml:space="preserve"> </w:t>
      </w:r>
      <w:r>
        <w:rPr>
          <w:rFonts w:hint="eastAsia" w:eastAsia="仿宋_GB2312"/>
          <w:color w:val="000000"/>
          <w:spacing w:val="-28"/>
          <w:sz w:val="32"/>
          <w:lang w:val="en-US" w:eastAsia="zh-CN"/>
        </w:rPr>
        <w:t xml:space="preserve"> </w:t>
      </w:r>
      <w:r>
        <w:rPr>
          <w:rFonts w:ascii="Times New Roman" w:hAnsi="Times New Roman" w:eastAsia="仿宋_GB2312"/>
          <w:color w:val="000000"/>
          <w:spacing w:val="-6"/>
          <w:sz w:val="32"/>
        </w:rPr>
        <w:t>用水单位水计量器具配备和管理通则</w:t>
      </w:r>
    </w:p>
    <w:p>
      <w:pPr>
        <w:ind w:firstLine="640"/>
        <w:outlineLvl w:val="0"/>
        <w:rPr>
          <w:rFonts w:ascii="Times New Roman" w:hAnsi="Times New Roman" w:eastAsia="仿宋_GB2312"/>
          <w:color w:val="000000"/>
          <w:sz w:val="32"/>
        </w:rPr>
      </w:pPr>
      <w:r>
        <w:rPr>
          <w:rFonts w:ascii="Times New Roman" w:hAnsi="Times New Roman" w:eastAsia="仿宋_GB2312" w:cs="Times New Roman"/>
          <w:color w:val="070707"/>
          <w:kern w:val="0"/>
          <w:sz w:val="32"/>
          <w:szCs w:val="32"/>
        </w:rPr>
        <w:t>GB</w:t>
      </w:r>
      <w:r>
        <w:rPr>
          <w:rFonts w:hint="eastAsia" w:ascii="Times New Roman" w:hAnsi="Times New Roman" w:eastAsia="仿宋_GB2312" w:cs="Times New Roman"/>
          <w:color w:val="070707"/>
          <w:kern w:val="0"/>
          <w:sz w:val="32"/>
          <w:szCs w:val="32"/>
          <w:lang w:val="en-US" w:eastAsia="zh-CN"/>
        </w:rPr>
        <w:t>/T 43477-2023</w:t>
      </w:r>
      <w:r>
        <w:rPr>
          <w:rFonts w:hint="eastAsia" w:eastAsia="仿宋_GB2312" w:cs="Times New Roman"/>
          <w:color w:val="070707"/>
          <w:kern w:val="0"/>
          <w:sz w:val="32"/>
          <w:szCs w:val="32"/>
          <w:lang w:val="en-US" w:eastAsia="zh-CN"/>
        </w:rPr>
        <w:t xml:space="preserve"> </w:t>
      </w:r>
      <w:r>
        <w:rPr>
          <w:rFonts w:hint="eastAsia" w:ascii="Times New Roman" w:hAnsi="Times New Roman" w:eastAsia="仿宋_GB2312" w:cs="Times New Roman"/>
          <w:color w:val="070707"/>
          <w:kern w:val="0"/>
          <w:sz w:val="32"/>
          <w:szCs w:val="32"/>
          <w:lang w:eastAsia="zh-CN"/>
        </w:rPr>
        <w:t>节水型工业园区评价导则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 xml:space="preserve">GB/T 7119-2018 </w:t>
      </w:r>
      <w:r>
        <w:rPr>
          <w:rFonts w:hint="eastAsia" w:eastAsia="仿宋_GB2312"/>
          <w:color w:val="000000"/>
          <w:sz w:val="32"/>
          <w:lang w:val="en-US" w:eastAsia="zh-CN"/>
        </w:rPr>
        <w:t xml:space="preserve"> </w:t>
      </w:r>
      <w:r>
        <w:rPr>
          <w:rFonts w:ascii="Times New Roman" w:hAnsi="Times New Roman" w:eastAsia="仿宋_GB2312"/>
          <w:color w:val="000000"/>
          <w:sz w:val="32"/>
        </w:rPr>
        <w:t>节水型企业评价导则</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26924-2011 节水型企业 钢铁行业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34610-2017 节水型企业 炼焦行业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26926-2011 节水型企业 石油炼制行业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32164-2015 节水型企业 乙烯行业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37271-2018 节水型企业 氯碱行业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36895-2018 节水型企业 氮肥行业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37759-2019 节水型企业 现代煤化工行业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26923-2011 节水型企业 纺织染整行业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37832-2019 节水型企业 化纤长丝织造行业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26927-20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造纸行业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35576-2017 节水型企业 啤酒行业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32165-20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w:t>
      </w:r>
      <w:r>
        <w:rPr>
          <w:rFonts w:hint="eastAsia" w:eastAsia="仿宋_GB2312"/>
          <w:color w:val="000000"/>
          <w:sz w:val="32"/>
          <w:lang w:eastAsia="zh-CN"/>
        </w:rPr>
        <w:t>发酵</w:t>
      </w:r>
      <w:r>
        <w:rPr>
          <w:rFonts w:ascii="Times New Roman" w:hAnsi="Times New Roman" w:eastAsia="仿宋_GB2312"/>
          <w:color w:val="000000"/>
          <w:sz w:val="32"/>
        </w:rPr>
        <w:t>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33232-2016 节水型企业 氧化铝行业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33233-20</w:t>
      </w:r>
      <w:r>
        <w:rPr>
          <w:rFonts w:hint="eastAsia" w:eastAsia="仿宋_GB2312"/>
          <w:color w:val="000000"/>
          <w:sz w:val="32"/>
          <w:lang w:val="en-US" w:eastAsia="zh-CN"/>
        </w:rPr>
        <w:t>23</w:t>
      </w:r>
      <w:r>
        <w:rPr>
          <w:rFonts w:ascii="Times New Roman" w:hAnsi="Times New Roman" w:eastAsia="仿宋_GB2312"/>
          <w:color w:val="000000"/>
          <w:sz w:val="32"/>
        </w:rPr>
        <w:t xml:space="preserve"> 节水型企业 电解铝行业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 38907-2020</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多晶硅行业</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37332-2019</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节水型企业 船舶行业</w:t>
      </w:r>
      <w:r>
        <w:rPr>
          <w:rFonts w:hint="eastAsia" w:ascii="Times New Roman" w:hAnsi="Times New Roman" w:eastAsia="仿宋_GB2312"/>
          <w:color w:val="000000"/>
          <w:sz w:val="32"/>
        </w:rPr>
        <w:t xml:space="preserve"> </w:t>
      </w:r>
    </w:p>
    <w:p>
      <w:pPr>
        <w:ind w:firstLine="640"/>
        <w:outlineLvl w:val="0"/>
        <w:rPr>
          <w:rFonts w:ascii="Times New Roman" w:hAnsi="Times New Roman" w:eastAsia="仿宋_GB2312"/>
          <w:color w:val="000000"/>
          <w:sz w:val="32"/>
        </w:rPr>
      </w:pPr>
      <w:r>
        <w:rPr>
          <w:rFonts w:ascii="Times New Roman" w:hAnsi="Times New Roman" w:eastAsia="仿宋_GB2312"/>
          <w:color w:val="000000"/>
          <w:sz w:val="32"/>
        </w:rPr>
        <w:t>GB/T</w:t>
      </w:r>
      <w:r>
        <w:rPr>
          <w:rFonts w:hint="eastAsia" w:ascii="Times New Roman" w:hAnsi="Times New Roman" w:eastAsia="仿宋_GB2312"/>
          <w:color w:val="000000"/>
          <w:sz w:val="32"/>
        </w:rPr>
        <w:t xml:space="preserve"> </w:t>
      </w:r>
      <w:r>
        <w:rPr>
          <w:rFonts w:ascii="Times New Roman" w:hAnsi="Times New Roman" w:eastAsia="仿宋_GB2312"/>
          <w:color w:val="000000"/>
          <w:sz w:val="32"/>
        </w:rPr>
        <w:t>37608-2017节水型企业 铁矿采选行业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2695-2022  节水型企业 平板玻璃行业</w:t>
      </w:r>
    </w:p>
    <w:p>
      <w:pPr>
        <w:ind w:firstLine="640" w:firstLineChars="200"/>
        <w:jc w:val="left"/>
        <w:outlineLvl w:val="0"/>
        <w:rPr>
          <w:rFonts w:hint="default" w:eastAsia="仿宋_GB2312"/>
          <w:color w:val="000000"/>
          <w:sz w:val="32"/>
          <w:szCs w:val="22"/>
          <w:lang w:val="en-US" w:eastAsia="zh-CN"/>
        </w:rPr>
      </w:pPr>
      <w:r>
        <w:rPr>
          <w:rFonts w:hint="default" w:eastAsia="仿宋_GB2312"/>
          <w:color w:val="000000"/>
          <w:sz w:val="32"/>
          <w:szCs w:val="22"/>
          <w:lang w:val="en-US" w:eastAsia="zh-CN"/>
        </w:rPr>
        <w:t>JC/T 2694-2022  节水型企业 水泥行业</w:t>
      </w:r>
    </w:p>
    <w:p>
      <w:pPr>
        <w:ind w:firstLine="640" w:firstLineChars="0"/>
        <w:jc w:val="left"/>
        <w:outlineLvl w:val="0"/>
        <w:rPr>
          <w:rFonts w:hint="default" w:eastAsia="仿宋_GB2312"/>
          <w:color w:val="000000"/>
          <w:sz w:val="32"/>
          <w:szCs w:val="22"/>
          <w:lang w:val="en-US" w:eastAsia="zh-CN"/>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1587-2022  节水型企业 铅冶炼行业</w:t>
      </w:r>
    </w:p>
    <w:p>
      <w:pPr>
        <w:ind w:firstLine="640"/>
        <w:outlineLvl w:val="0"/>
        <w:rPr>
          <w:rFonts w:ascii="Times New Roman" w:hAnsi="Times New Roman" w:eastAsia="仿宋_GB2312"/>
          <w:color w:val="000000"/>
          <w:sz w:val="32"/>
        </w:rPr>
      </w:pPr>
      <w:r>
        <w:rPr>
          <w:rFonts w:hint="default" w:eastAsia="仿宋_GB2312"/>
          <w:color w:val="000000"/>
          <w:spacing w:val="-11"/>
          <w:sz w:val="32"/>
          <w:szCs w:val="22"/>
          <w:lang w:val="en-US" w:eastAsia="zh-CN"/>
        </w:rPr>
        <w:t>YS/T</w:t>
      </w:r>
      <w:r>
        <w:rPr>
          <w:rFonts w:hint="default" w:eastAsia="仿宋_GB2312"/>
          <w:color w:val="000000"/>
          <w:sz w:val="32"/>
          <w:szCs w:val="22"/>
          <w:lang w:val="en-US" w:eastAsia="zh-CN"/>
        </w:rPr>
        <w:t xml:space="preserve"> 2694-2022  节水型企业 锌冶炼行业</w:t>
      </w:r>
    </w:p>
    <w:p>
      <w:pPr>
        <w:ind w:firstLine="640" w:firstLineChars="200"/>
        <w:outlineLvl w:val="0"/>
        <w:rPr>
          <w:rFonts w:ascii="黑体" w:hAnsi="黑体" w:eastAsia="黑体"/>
          <w:color w:val="000000"/>
          <w:sz w:val="32"/>
        </w:rPr>
      </w:pPr>
      <w:r>
        <w:rPr>
          <w:rFonts w:hint="eastAsia" w:ascii="黑体" w:hAnsi="黑体" w:eastAsia="黑体"/>
          <w:color w:val="000000"/>
          <w:sz w:val="32"/>
        </w:rPr>
        <w:t>三、水效提升经验</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（一）园区节水管理经验。介绍园区在节水方面采取的管理措施、方法以及制定的相应管理制度和取得的效果。</w:t>
      </w:r>
    </w:p>
    <w:p>
      <w:pPr>
        <w:ind w:firstLine="640" w:firstLineChars="200"/>
        <w:rPr>
          <w:rFonts w:hint="eastAsia" w:ascii="Times New Roman" w:hAnsi="Times New Roman" w:eastAsia="仿宋_GB2312"/>
          <w:color w:val="000000"/>
          <w:sz w:val="32"/>
          <w:lang w:val="en-US" w:eastAsia="zh-CN"/>
        </w:rPr>
      </w:pPr>
      <w:r>
        <w:rPr>
          <w:rFonts w:ascii="Times New Roman" w:hAnsi="Times New Roman" w:eastAsia="仿宋_GB2312"/>
          <w:color w:val="000000"/>
          <w:sz w:val="32"/>
        </w:rPr>
        <w:t>（二）园区节水技术经验。介绍园区实施的重大节水技术改造工程，包括种类、数量以及因此取得的节水效益；采用先进节水技术、装备和产品，采取的优化运行、水重复利用等方面的节水措施以及取得的节水效益</w:t>
      </w:r>
      <w:r>
        <w:rPr>
          <w:rFonts w:hint="eastAsia" w:eastAsia="仿宋_GB2312"/>
          <w:color w:val="000000"/>
          <w:sz w:val="32"/>
          <w:lang w:eastAsia="zh-CN"/>
        </w:rPr>
        <w:t>。</w:t>
      </w:r>
    </w:p>
    <w:p>
      <w:pPr>
        <w:ind w:firstLine="640" w:firstLineChars="200"/>
        <w:rPr>
          <w:rFonts w:ascii="黑体" w:hAnsi="黑体" w:eastAsia="黑体"/>
          <w:color w:val="000000"/>
          <w:sz w:val="32"/>
        </w:rPr>
      </w:pPr>
      <w:r>
        <w:rPr>
          <w:rFonts w:hint="eastAsia" w:ascii="黑体" w:hAnsi="黑体" w:eastAsia="黑体"/>
          <w:color w:val="000000"/>
          <w:sz w:val="32"/>
        </w:rPr>
        <w:t>四、未来三年拟采取的主要水效提升措施</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未来三年拟采取的主要水效提升措施，如节水技术改造项目（如水重复利用、非常规水利用等）、节水管理措施（如用水管理负责人制度、合同节水管理等）。请分项简述建设内容、预期投资和预期节水效果。</w:t>
      </w:r>
    </w:p>
    <w:p>
      <w:pPr>
        <w:ind w:firstLine="640" w:firstLineChars="200"/>
        <w:rPr>
          <w:rFonts w:ascii="黑体" w:hAnsi="黑体" w:eastAsia="黑体"/>
          <w:color w:val="000000"/>
          <w:sz w:val="32"/>
        </w:rPr>
      </w:pPr>
      <w:r>
        <w:rPr>
          <w:rFonts w:hint="eastAsia" w:ascii="黑体" w:hAnsi="黑体" w:eastAsia="黑体"/>
          <w:color w:val="000000"/>
          <w:sz w:val="32"/>
        </w:rPr>
        <w:t>五、证明材料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此部分包括但不限于以下材料：</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（一）园区管委会组织机构代码证复印件、园区成立的批复文件复印件；</w:t>
      </w:r>
    </w:p>
    <w:p>
      <w:pPr>
        <w:ind w:firstLine="640" w:firstLineChars="200"/>
        <w:rPr>
          <w:rFonts w:ascii="Times New Roman" w:hAnsi="Times New Roman" w:eastAsia="仿宋_GB2312"/>
          <w:color w:val="000000"/>
          <w:sz w:val="32"/>
        </w:rPr>
      </w:pPr>
      <w:r>
        <w:rPr>
          <w:rFonts w:ascii="Times New Roman" w:hAnsi="Times New Roman" w:eastAsia="仿宋_GB2312"/>
          <w:color w:val="000000"/>
          <w:sz w:val="32"/>
        </w:rPr>
        <w:t>（二）节水管理机构成立文件及人员配备、岗位职责分工证明材料；</w:t>
      </w:r>
    </w:p>
    <w:p>
      <w:pPr>
        <w:ind w:firstLine="640" w:firstLineChars="200"/>
        <w:rPr>
          <w:rFonts w:ascii="Times New Roman" w:hAnsi="Times New Roman" w:eastAsia="仿宋_GB2312"/>
          <w:color w:val="000000"/>
          <w:sz w:val="32"/>
          <w:szCs w:val="32"/>
        </w:rPr>
        <w:sectPr>
          <w:headerReference r:id="rId6" w:type="default"/>
          <w:footerReference r:id="rId7" w:type="default"/>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color w:val="000000"/>
          <w:sz w:val="32"/>
        </w:rPr>
        <w:t>（三）园区节水规划或工作方案、节水管理制度文件、节水统计台账、节水型企业创建情况、节水改造项目证明文件、先进节水工艺技术装备推广应用情况、节水宣传教育情况等证明材料。</w:t>
      </w:r>
    </w:p>
    <w:p>
      <w:pPr>
        <w:widowControl/>
        <w:jc w:val="center"/>
        <w:outlineLvl w:val="0"/>
        <w:rPr>
          <w:rFonts w:hint="eastAsia" w:ascii="黑体" w:hAnsi="黑体" w:eastAsia="黑体" w:cs="黑体"/>
          <w:b w:val="0"/>
          <w:bCs/>
          <w:color w:val="000000"/>
          <w:kern w:val="0"/>
          <w:sz w:val="36"/>
        </w:rPr>
      </w:pPr>
      <w:r>
        <w:rPr>
          <w:rFonts w:hint="eastAsia" w:ascii="黑体" w:hAnsi="黑体" w:eastAsia="黑体" w:cs="黑体"/>
          <w:b w:val="0"/>
          <w:bCs/>
          <w:color w:val="000000"/>
          <w:kern w:val="0"/>
          <w:sz w:val="36"/>
        </w:rPr>
        <w:t>园区自评表</w:t>
      </w:r>
    </w:p>
    <w:p>
      <w:pPr>
        <w:spacing w:before="156" w:beforeLines="50" w:line="360" w:lineRule="auto"/>
        <w:ind w:firstLine="640" w:firstLineChars="20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一、自评总则</w:t>
      </w:r>
    </w:p>
    <w:p>
      <w:pPr>
        <w:spacing w:line="360" w:lineRule="auto"/>
        <w:ind w:firstLine="640" w:firstLineChars="200"/>
        <w:textAlignment w:val="baseline"/>
        <w:rPr>
          <w:rFonts w:hint="eastAsia" w:ascii="Times New Roman" w:hAnsi="Times New Roman" w:eastAsia="仿宋_GB2312"/>
          <w:bCs/>
          <w:color w:val="000000"/>
          <w:sz w:val="32"/>
          <w:szCs w:val="32"/>
        </w:rPr>
      </w:pPr>
      <w:r>
        <w:rPr>
          <w:rFonts w:ascii="Times New Roman" w:hAnsi="Times New Roman" w:eastAsia="仿宋_GB2312"/>
          <w:bCs/>
          <w:color w:val="000000"/>
          <w:sz w:val="32"/>
          <w:szCs w:val="32"/>
        </w:rPr>
        <w:t>（一）水效领跑者</w:t>
      </w:r>
      <w:r>
        <w:rPr>
          <w:rFonts w:hint="eastAsia" w:ascii="Times New Roman" w:hAnsi="Times New Roman" w:eastAsia="仿宋_GB2312"/>
          <w:bCs/>
          <w:color w:val="000000"/>
          <w:sz w:val="32"/>
          <w:szCs w:val="32"/>
        </w:rPr>
        <w:t>园区</w:t>
      </w:r>
      <w:r>
        <w:rPr>
          <w:rFonts w:ascii="Times New Roman" w:hAnsi="Times New Roman" w:eastAsia="仿宋_GB2312"/>
          <w:bCs/>
          <w:color w:val="000000"/>
          <w:sz w:val="32"/>
          <w:szCs w:val="32"/>
        </w:rPr>
        <w:t>自评</w:t>
      </w:r>
      <w:r>
        <w:rPr>
          <w:rFonts w:hint="eastAsia" w:ascii="Times New Roman" w:hAnsi="Times New Roman" w:eastAsia="仿宋_GB2312"/>
          <w:bCs/>
          <w:color w:val="000000"/>
          <w:sz w:val="32"/>
          <w:szCs w:val="32"/>
        </w:rPr>
        <w:t>指标</w:t>
      </w:r>
      <w:r>
        <w:rPr>
          <w:rFonts w:ascii="Times New Roman" w:hAnsi="Times New Roman" w:eastAsia="仿宋_GB2312"/>
          <w:bCs/>
          <w:color w:val="000000"/>
          <w:sz w:val="32"/>
          <w:szCs w:val="32"/>
        </w:rPr>
        <w:t>分为一票否决指标和量化指标</w:t>
      </w:r>
      <w:r>
        <w:rPr>
          <w:rFonts w:hint="eastAsia" w:ascii="Times New Roman" w:hAnsi="Times New Roman" w:eastAsia="仿宋_GB2312"/>
          <w:bCs/>
          <w:color w:val="000000"/>
          <w:sz w:val="32"/>
          <w:szCs w:val="32"/>
        </w:rPr>
        <w:t>，量化指标又分管理指标和技术指标。</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（二）一票否决指标如有不满足项，取消该</w:t>
      </w:r>
      <w:r>
        <w:rPr>
          <w:rFonts w:hint="eastAsia" w:ascii="Times New Roman" w:hAnsi="Times New Roman" w:eastAsia="仿宋_GB2312"/>
          <w:bCs/>
          <w:color w:val="000000"/>
          <w:sz w:val="32"/>
          <w:szCs w:val="32"/>
        </w:rPr>
        <w:t>园区</w:t>
      </w:r>
      <w:r>
        <w:rPr>
          <w:rFonts w:ascii="Times New Roman" w:hAnsi="Times New Roman" w:eastAsia="仿宋_GB2312"/>
          <w:bCs/>
          <w:color w:val="000000"/>
          <w:sz w:val="32"/>
          <w:szCs w:val="32"/>
        </w:rPr>
        <w:t>水效领跑者评选资格，不参加后续量化</w:t>
      </w:r>
      <w:r>
        <w:rPr>
          <w:rFonts w:hint="eastAsia" w:ascii="Times New Roman" w:hAnsi="Times New Roman" w:eastAsia="仿宋_GB2312"/>
          <w:bCs/>
          <w:color w:val="000000"/>
          <w:sz w:val="32"/>
          <w:szCs w:val="32"/>
        </w:rPr>
        <w:t>指标</w:t>
      </w:r>
      <w:r>
        <w:rPr>
          <w:rFonts w:ascii="Times New Roman" w:hAnsi="Times New Roman" w:eastAsia="仿宋_GB2312"/>
          <w:bCs/>
          <w:color w:val="000000"/>
          <w:sz w:val="32"/>
          <w:szCs w:val="32"/>
        </w:rPr>
        <w:t>打分。</w:t>
      </w:r>
    </w:p>
    <w:p>
      <w:pPr>
        <w:spacing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（三）采用上一年度统计数据对各项指标进行赋值和评价，评价指标</w:t>
      </w:r>
      <w:r>
        <w:rPr>
          <w:rFonts w:hint="eastAsia" w:ascii="Times New Roman" w:hAnsi="Times New Roman" w:eastAsia="仿宋_GB2312"/>
          <w:bCs/>
          <w:color w:val="000000"/>
          <w:sz w:val="32"/>
          <w:szCs w:val="32"/>
        </w:rPr>
        <w:t>应以监测统计资料为依据</w:t>
      </w:r>
      <w:r>
        <w:rPr>
          <w:rFonts w:ascii="Times New Roman" w:hAnsi="Times New Roman" w:eastAsia="仿宋_GB2312"/>
          <w:bCs/>
          <w:color w:val="000000"/>
          <w:sz w:val="32"/>
          <w:szCs w:val="32"/>
        </w:rPr>
        <w:t>。</w:t>
      </w:r>
    </w:p>
    <w:p>
      <w:pPr>
        <w:spacing w:line="360" w:lineRule="auto"/>
        <w:ind w:firstLine="640" w:firstLineChars="200"/>
        <w:textAlignment w:val="baseline"/>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（四）</w:t>
      </w:r>
      <w:r>
        <w:rPr>
          <w:rFonts w:hint="eastAsia" w:eastAsia="仿宋_GB2312"/>
          <w:bCs/>
          <w:color w:val="000000"/>
          <w:sz w:val="32"/>
          <w:szCs w:val="32"/>
          <w:lang w:eastAsia="zh-CN"/>
        </w:rPr>
        <w:t>量化指标满分</w:t>
      </w:r>
      <w:r>
        <w:rPr>
          <w:rFonts w:hint="eastAsia" w:eastAsia="仿宋_GB2312"/>
          <w:bCs/>
          <w:color w:val="000000"/>
          <w:sz w:val="32"/>
          <w:szCs w:val="32"/>
          <w:lang w:val="en-US" w:eastAsia="zh-CN"/>
        </w:rPr>
        <w:t>100分，另设加分项4分，扣分项3分，</w:t>
      </w:r>
      <w:r>
        <w:rPr>
          <w:rFonts w:hint="eastAsia" w:eastAsia="仿宋_GB2312"/>
          <w:bCs/>
          <w:color w:val="000000"/>
          <w:sz w:val="32"/>
          <w:szCs w:val="32"/>
          <w:lang w:eastAsia="zh-CN"/>
        </w:rPr>
        <w:t>总分须达到</w:t>
      </w:r>
      <w:r>
        <w:rPr>
          <w:rFonts w:hint="eastAsia" w:eastAsia="仿宋_GB2312"/>
          <w:bCs/>
          <w:color w:val="000000"/>
          <w:sz w:val="32"/>
          <w:szCs w:val="32"/>
          <w:lang w:val="en-US" w:eastAsia="zh-CN"/>
        </w:rPr>
        <w:t>85分以上（含85分）</w:t>
      </w:r>
      <w:r>
        <w:rPr>
          <w:rFonts w:hint="eastAsia" w:ascii="Times New Roman" w:hAnsi="Times New Roman" w:eastAsia="仿宋_GB2312"/>
          <w:bCs/>
          <w:color w:val="000000"/>
          <w:sz w:val="32"/>
          <w:szCs w:val="32"/>
        </w:rPr>
        <w:t>。</w:t>
      </w:r>
    </w:p>
    <w:p>
      <w:pPr>
        <w:spacing w:before="156" w:beforeLines="50" w:line="360" w:lineRule="auto"/>
        <w:ind w:firstLine="640" w:firstLineChars="200"/>
        <w:textAlignment w:val="baseline"/>
        <w:rPr>
          <w:rFonts w:hint="eastAsia" w:ascii="黑体" w:hAnsi="黑体" w:eastAsia="黑体" w:cs="黑体"/>
          <w:bCs/>
          <w:color w:val="000000"/>
          <w:sz w:val="32"/>
          <w:szCs w:val="32"/>
        </w:rPr>
      </w:pPr>
      <w:r>
        <w:rPr>
          <w:rFonts w:hint="eastAsia" w:ascii="黑体" w:hAnsi="黑体" w:eastAsia="黑体" w:cs="黑体"/>
          <w:bCs/>
          <w:color w:val="000000"/>
          <w:sz w:val="32"/>
          <w:szCs w:val="32"/>
        </w:rPr>
        <w:t>二、自评表</w:t>
      </w:r>
    </w:p>
    <w:p>
      <w:pPr>
        <w:spacing w:line="560" w:lineRule="exact"/>
        <w:ind w:firstLine="640" w:firstLineChars="200"/>
        <w:outlineLvl w:val="0"/>
        <w:rPr>
          <w:rFonts w:ascii="Times New Roman" w:hAnsi="Times New Roman" w:eastAsia="仿宋_GB2312"/>
          <w:bCs/>
          <w:color w:val="000000"/>
          <w:sz w:val="32"/>
          <w:szCs w:val="32"/>
        </w:rPr>
      </w:pPr>
      <w:r>
        <w:rPr>
          <w:rFonts w:ascii="Times New Roman" w:hAnsi="Times New Roman" w:eastAsia="仿宋_GB2312"/>
          <w:bCs/>
          <w:color w:val="000000"/>
          <w:sz w:val="32"/>
          <w:szCs w:val="32"/>
        </w:rPr>
        <w:t>（一）一票否决指标自评表见附表1，管理指标自评表见附表2，技术指标自评表见附表3。</w:t>
      </w:r>
    </w:p>
    <w:p>
      <w:pPr>
        <w:spacing w:before="156" w:beforeLines="50" w:line="360" w:lineRule="auto"/>
        <w:ind w:firstLine="640" w:firstLineChars="200"/>
        <w:textAlignment w:val="baseline"/>
        <w:rPr>
          <w:rFonts w:ascii="Times New Roman" w:hAnsi="Times New Roman" w:eastAsia="仿宋_GB2312"/>
          <w:bCs/>
          <w:color w:val="000000"/>
          <w:sz w:val="32"/>
          <w:szCs w:val="32"/>
        </w:rPr>
      </w:pPr>
      <w:r>
        <w:rPr>
          <w:rFonts w:ascii="Times New Roman" w:hAnsi="Times New Roman" w:eastAsia="仿宋_GB2312"/>
          <w:bCs/>
          <w:color w:val="000000"/>
          <w:sz w:val="32"/>
          <w:szCs w:val="32"/>
        </w:rPr>
        <w:t>（二）自评表中列出证明材料索引，相关证明材料附后。</w:t>
      </w:r>
    </w:p>
    <w:p>
      <w:pPr>
        <w:spacing w:before="156" w:beforeLines="50" w:line="360" w:lineRule="auto"/>
        <w:ind w:firstLine="640" w:firstLineChars="200"/>
        <w:textAlignment w:val="baseline"/>
        <w:rPr>
          <w:rFonts w:hint="eastAsia" w:ascii="Times New Roman" w:hAnsi="Times New Roman" w:eastAsia="仿宋_GB2312"/>
          <w:bCs/>
          <w:color w:val="000000"/>
          <w:sz w:val="32"/>
          <w:szCs w:val="32"/>
        </w:rPr>
      </w:pPr>
    </w:p>
    <w:p>
      <w:pPr>
        <w:spacing w:before="156" w:beforeLines="50" w:line="360" w:lineRule="auto"/>
        <w:ind w:firstLine="562" w:firstLineChars="200"/>
        <w:textAlignment w:val="baseline"/>
        <w:rPr>
          <w:rFonts w:hint="eastAsia" w:ascii="仿宋_GB2312" w:hAnsi="仿宋_GB2312" w:eastAsia="仿宋_GB2312" w:cs="仿宋_GB2312"/>
          <w:b/>
          <w:color w:val="000000"/>
          <w:sz w:val="28"/>
          <w:szCs w:val="28"/>
        </w:rPr>
        <w:sectPr>
          <w:headerReference r:id="rId8" w:type="default"/>
          <w:pgSz w:w="11906" w:h="16838"/>
          <w:pgMar w:top="1440" w:right="1800" w:bottom="1440" w:left="1800" w:header="851" w:footer="992" w:gutter="0"/>
          <w:cols w:space="720" w:num="1"/>
          <w:docGrid w:type="lines" w:linePitch="312" w:charSpace="0"/>
        </w:sectPr>
      </w:pPr>
    </w:p>
    <w:p>
      <w:pPr>
        <w:adjustRightInd w:val="0"/>
        <w:snapToGrid w:val="0"/>
        <w:textAlignment w:val="baseline"/>
        <w:rPr>
          <w:rFonts w:ascii="Times New Roman" w:hAnsi="Times New Roman" w:eastAsia="仿宋_GB2312"/>
          <w:color w:val="000000"/>
          <w:sz w:val="32"/>
          <w:szCs w:val="32"/>
        </w:rPr>
      </w:pPr>
      <w:r>
        <w:rPr>
          <w:rFonts w:hint="eastAsia" w:ascii="黑体" w:hAnsi="黑体" w:eastAsia="黑体" w:cs="黑体"/>
          <w:color w:val="000000"/>
          <w:sz w:val="32"/>
          <w:szCs w:val="32"/>
        </w:rPr>
        <w:t>附表1</w:t>
      </w:r>
    </w:p>
    <w:p>
      <w:pPr>
        <w:spacing w:before="156" w:beforeLines="50" w:after="156" w:afterLines="50" w:line="360" w:lineRule="auto"/>
        <w:jc w:val="center"/>
        <w:textAlignment w:val="baseline"/>
        <w:rPr>
          <w:rFonts w:hint="eastAsia" w:ascii="黑体" w:hAnsi="黑体" w:eastAsia="黑体" w:cs="黑体"/>
          <w:bCs/>
          <w:color w:val="000000"/>
          <w:sz w:val="36"/>
          <w:szCs w:val="36"/>
        </w:rPr>
      </w:pPr>
      <w:r>
        <w:rPr>
          <w:rFonts w:hint="eastAsia" w:ascii="黑体" w:hAnsi="黑体" w:eastAsia="黑体" w:cs="黑体"/>
          <w:bCs/>
          <w:color w:val="000000"/>
          <w:sz w:val="36"/>
          <w:szCs w:val="36"/>
        </w:rPr>
        <w:t>一票否决指标自评表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6923"/>
        <w:gridCol w:w="1946"/>
        <w:gridCol w:w="4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ascii="Times New Roman" w:hAnsi="Times New Roman" w:eastAsia="仿宋_GB2312"/>
                <w:color w:val="000000"/>
                <w:sz w:val="24"/>
                <w:szCs w:val="24"/>
              </w:rPr>
            </w:pPr>
            <w:r>
              <w:rPr>
                <w:rFonts w:ascii="Times New Roman" w:hAnsi="Times New Roman" w:eastAsia="仿宋_GB2312"/>
                <w:color w:val="000000"/>
                <w:sz w:val="24"/>
                <w:szCs w:val="24"/>
              </w:rPr>
              <w:t>序号</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ascii="Times New Roman" w:hAnsi="Times New Roman" w:eastAsia="仿宋_GB2312"/>
                <w:color w:val="000000"/>
                <w:sz w:val="24"/>
                <w:szCs w:val="24"/>
              </w:rPr>
            </w:pPr>
            <w:r>
              <w:rPr>
                <w:rFonts w:ascii="Times New Roman" w:hAnsi="Times New Roman" w:eastAsia="仿宋_GB2312"/>
                <w:color w:val="000000"/>
                <w:sz w:val="24"/>
                <w:szCs w:val="24"/>
              </w:rPr>
              <w:t>评价指标</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hint="eastAsia" w:ascii="Times New Roman" w:hAnsi="Times New Roman" w:eastAsia="仿宋_GB2312"/>
                <w:color w:val="000000"/>
                <w:sz w:val="24"/>
                <w:szCs w:val="24"/>
              </w:rPr>
            </w:pPr>
            <w:r>
              <w:rPr>
                <w:rFonts w:ascii="Times New Roman" w:hAnsi="Times New Roman" w:eastAsia="仿宋_GB2312"/>
                <w:color w:val="000000"/>
                <w:sz w:val="24"/>
                <w:szCs w:val="24"/>
              </w:rPr>
              <w:t>评价</w:t>
            </w:r>
            <w:r>
              <w:rPr>
                <w:rFonts w:hint="eastAsia" w:ascii="Times New Roman" w:hAnsi="Times New Roman" w:eastAsia="仿宋_GB2312"/>
                <w:color w:val="000000"/>
                <w:sz w:val="24"/>
                <w:szCs w:val="24"/>
              </w:rPr>
              <w:t>结果</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jc w:val="center"/>
              <w:textAlignment w:val="baseline"/>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1</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有取用水资源的合法手续</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2</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Times New Roman" w:hAnsi="Times New Roman" w:eastAsia="仿宋_GB2312"/>
                <w:color w:val="000000"/>
                <w:sz w:val="24"/>
                <w:szCs w:val="24"/>
                <w:lang w:eastAsia="zh-CN"/>
              </w:rPr>
            </w:pPr>
            <w:r>
              <w:rPr>
                <w:rFonts w:ascii="Times New Roman" w:hAnsi="Times New Roman" w:eastAsia="仿宋_GB2312"/>
                <w:color w:val="000000"/>
                <w:sz w:val="24"/>
                <w:szCs w:val="24"/>
              </w:rPr>
              <w:t>近三年</w:t>
            </w:r>
            <w:r>
              <w:rPr>
                <w:rFonts w:hint="eastAsia" w:eastAsia="仿宋_GB2312"/>
                <w:color w:val="000000"/>
                <w:sz w:val="24"/>
                <w:szCs w:val="24"/>
                <w:lang w:eastAsia="zh-CN"/>
              </w:rPr>
              <w:t>无超计划用水、超许可取水行为，按时足额缴纳水资源费（税）</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Layout w:type="fixed"/>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3</w:t>
            </w:r>
          </w:p>
        </w:tc>
        <w:tc>
          <w:tcPr>
            <w:tcW w:w="692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000000"/>
                <w:sz w:val="24"/>
                <w:szCs w:val="24"/>
              </w:rPr>
            </w:pPr>
            <w:r>
              <w:rPr>
                <w:rFonts w:hint="eastAsia" w:eastAsia="仿宋_GB2312"/>
                <w:color w:val="000000"/>
                <w:sz w:val="24"/>
                <w:szCs w:val="24"/>
              </w:rPr>
              <w:t>近三年园区内企业未发生安全（含网络安全、数据安全）、质量、环境污染等事故以及偷漏税等违法违规行为（以“信用中国”</w:t>
            </w:r>
            <w:r>
              <w:rPr>
                <w:rFonts w:hint="eastAsia" w:eastAsia="仿宋_GB2312"/>
                <w:color w:val="000000"/>
                <w:sz w:val="24"/>
                <w:szCs w:val="24"/>
                <w:lang w:eastAsia="zh-CN"/>
              </w:rPr>
              <w:t>网站</w:t>
            </w:r>
            <w:r>
              <w:rPr>
                <w:rFonts w:hint="eastAsia" w:eastAsia="仿宋_GB2312"/>
                <w:color w:val="000000"/>
                <w:sz w:val="24"/>
                <w:szCs w:val="24"/>
              </w:rPr>
              <w:t>和“国家企业信用信息公示系统”为准）</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val="en-US" w:eastAsia="zh-CN"/>
              </w:rPr>
            </w:pPr>
            <w:r>
              <w:rPr>
                <w:rFonts w:hint="eastAsia" w:eastAsia="仿宋_GB2312"/>
                <w:color w:val="000000"/>
                <w:sz w:val="24"/>
                <w:szCs w:val="24"/>
                <w:lang w:val="en-US" w:eastAsia="zh-CN"/>
              </w:rPr>
              <w:t>4</w:t>
            </w:r>
          </w:p>
        </w:tc>
        <w:tc>
          <w:tcPr>
            <w:tcW w:w="6923"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仿宋_GB2312"/>
                <w:color w:val="000000"/>
                <w:sz w:val="24"/>
                <w:szCs w:val="24"/>
                <w:lang w:eastAsia="zh-CN"/>
              </w:rPr>
            </w:pPr>
            <w:r>
              <w:rPr>
                <w:rFonts w:hint="eastAsia" w:eastAsia="仿宋_GB2312"/>
                <w:color w:val="000000"/>
                <w:sz w:val="24"/>
                <w:szCs w:val="24"/>
                <w:lang w:eastAsia="zh-CN"/>
              </w:rPr>
              <w:t>未使用国家明令淘汰的用水工艺和设备</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eastAsia="zh-CN"/>
              </w:rPr>
            </w:pPr>
            <w:r>
              <w:rPr>
                <w:rFonts w:hint="eastAsia" w:eastAsia="仿宋_GB2312"/>
                <w:color w:val="000000"/>
                <w:sz w:val="24"/>
                <w:szCs w:val="24"/>
                <w:lang w:val="en-US" w:eastAsia="zh-CN"/>
              </w:rPr>
              <w:t>5</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建立健全节水管理制度，主要企业有配套的节水措施</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eastAsia="zh-CN"/>
              </w:rPr>
            </w:pPr>
            <w:r>
              <w:rPr>
                <w:rFonts w:hint="eastAsia" w:eastAsia="仿宋_GB2312"/>
                <w:color w:val="000000"/>
                <w:sz w:val="24"/>
                <w:szCs w:val="24"/>
                <w:lang w:val="en-US" w:eastAsia="zh-CN"/>
              </w:rPr>
              <w:t>6</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仿宋_GB2312"/>
                <w:color w:val="000000"/>
                <w:sz w:val="24"/>
                <w:szCs w:val="24"/>
              </w:rPr>
            </w:pPr>
            <w:r>
              <w:rPr>
                <w:rFonts w:ascii="Times New Roman" w:hAnsi="Times New Roman" w:eastAsia="仿宋_GB2312"/>
                <w:color w:val="000000"/>
                <w:sz w:val="24"/>
                <w:szCs w:val="24"/>
              </w:rPr>
              <w:t>新建、改建、扩建项目时实施节水</w:t>
            </w:r>
            <w:r>
              <w:rPr>
                <w:rFonts w:hint="eastAsia" w:eastAsia="仿宋_GB2312"/>
                <w:color w:val="000000"/>
                <w:sz w:val="24"/>
                <w:szCs w:val="24"/>
                <w:lang w:eastAsia="zh-CN"/>
              </w:rPr>
              <w:t>“</w:t>
            </w:r>
            <w:r>
              <w:rPr>
                <w:rFonts w:ascii="Times New Roman" w:hAnsi="Times New Roman" w:eastAsia="仿宋_GB2312"/>
                <w:color w:val="000000"/>
                <w:sz w:val="24"/>
                <w:szCs w:val="24"/>
              </w:rPr>
              <w:t>三同时</w:t>
            </w:r>
            <w:r>
              <w:rPr>
                <w:rFonts w:hint="eastAsia" w:eastAsia="仿宋_GB2312"/>
                <w:color w:val="000000"/>
                <w:sz w:val="24"/>
                <w:szCs w:val="24"/>
                <w:lang w:eastAsia="zh-CN"/>
              </w:rPr>
              <w:t>”“</w:t>
            </w:r>
            <w:r>
              <w:rPr>
                <w:rFonts w:ascii="Times New Roman" w:hAnsi="Times New Roman" w:eastAsia="仿宋_GB2312"/>
                <w:color w:val="000000"/>
                <w:sz w:val="24"/>
                <w:szCs w:val="24"/>
              </w:rPr>
              <w:t>四到位</w:t>
            </w:r>
            <w:r>
              <w:rPr>
                <w:rFonts w:hint="eastAsia" w:eastAsia="仿宋_GB2312"/>
                <w:color w:val="000000"/>
                <w:sz w:val="24"/>
                <w:szCs w:val="24"/>
                <w:lang w:eastAsia="zh-CN"/>
              </w:rPr>
              <w:t>”</w:t>
            </w:r>
            <w:r>
              <w:rPr>
                <w:rFonts w:ascii="Times New Roman" w:hAnsi="Times New Roman" w:eastAsia="仿宋_GB2312"/>
                <w:color w:val="000000"/>
                <w:sz w:val="24"/>
                <w:szCs w:val="24"/>
              </w:rPr>
              <w:t>制度</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_GB2312"/>
                <w:color w:val="000000"/>
                <w:sz w:val="24"/>
                <w:szCs w:val="24"/>
                <w:lang w:eastAsia="zh-CN"/>
              </w:rPr>
            </w:pPr>
            <w:r>
              <w:rPr>
                <w:rFonts w:hint="eastAsia" w:eastAsia="仿宋_GB2312"/>
                <w:color w:val="000000"/>
                <w:sz w:val="24"/>
                <w:szCs w:val="24"/>
                <w:lang w:val="en-US" w:eastAsia="zh-CN"/>
              </w:rPr>
              <w:t>7</w:t>
            </w:r>
          </w:p>
        </w:tc>
        <w:tc>
          <w:tcPr>
            <w:tcW w:w="69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lang w:eastAsia="zh-CN"/>
              </w:rPr>
              <w:t>万元</w:t>
            </w:r>
            <w:r>
              <w:rPr>
                <w:rFonts w:ascii="Times New Roman" w:hAnsi="Times New Roman" w:eastAsia="仿宋_GB2312"/>
                <w:color w:val="000000"/>
                <w:sz w:val="24"/>
                <w:szCs w:val="24"/>
              </w:rPr>
              <w:t xml:space="preserve">工业增加值取水量小于6.7 </w:t>
            </w:r>
            <w:r>
              <w:rPr>
                <w:rFonts w:hint="eastAsia" w:ascii="Times New Roman" w:hAnsi="Times New Roman" w:eastAsia="仿宋_GB2312"/>
                <w:sz w:val="24"/>
                <w:szCs w:val="24"/>
              </w:rPr>
              <w:t>立方米</w:t>
            </w:r>
          </w:p>
        </w:tc>
        <w:tc>
          <w:tcPr>
            <w:tcW w:w="194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□是    □否</w:t>
            </w:r>
          </w:p>
        </w:tc>
        <w:tc>
          <w:tcPr>
            <w:tcW w:w="45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jc w:val="center"/>
              <w:rPr>
                <w:rFonts w:hint="eastAsia" w:ascii="仿宋_GB2312" w:hAnsi="仿宋_GB2312" w:eastAsia="仿宋_GB2312" w:cs="仿宋_GB2312"/>
                <w:color w:val="000000"/>
                <w:sz w:val="24"/>
                <w:szCs w:val="24"/>
              </w:rPr>
            </w:pPr>
          </w:p>
        </w:tc>
      </w:tr>
    </w:tbl>
    <w:p>
      <w:pPr>
        <w:adjustRightInd w:val="0"/>
        <w:snapToGrid w:val="0"/>
        <w:textAlignment w:val="baseline"/>
        <w:rPr>
          <w:rFonts w:ascii="Times New Roman" w:hAnsi="Times New Roman" w:eastAsia="黑体"/>
          <w:color w:val="000000"/>
          <w:sz w:val="32"/>
          <w:szCs w:val="32"/>
        </w:rPr>
      </w:pPr>
      <w:r>
        <w:rPr>
          <w:rFonts w:ascii="仿宋_GB2312" w:hAnsi="仿宋_GB2312" w:eastAsia="仿宋_GB2312" w:cs="仿宋_GB2312"/>
          <w:b/>
          <w:color w:val="000000"/>
          <w:sz w:val="28"/>
          <w:szCs w:val="28"/>
        </w:rPr>
        <w:br w:type="page"/>
      </w:r>
      <w:r>
        <w:rPr>
          <w:rFonts w:hint="eastAsia" w:ascii="黑体" w:hAnsi="黑体" w:eastAsia="黑体" w:cs="黑体"/>
          <w:color w:val="000000"/>
          <w:sz w:val="32"/>
          <w:szCs w:val="32"/>
        </w:rPr>
        <w:t>附表2</w:t>
      </w:r>
    </w:p>
    <w:p>
      <w:pPr>
        <w:spacing w:before="156" w:beforeLines="50" w:after="156" w:afterLines="50" w:line="360" w:lineRule="auto"/>
        <w:jc w:val="center"/>
        <w:textAlignment w:val="baseline"/>
        <w:rPr>
          <w:rFonts w:hint="eastAsia" w:ascii="黑体" w:hAnsi="黑体" w:eastAsia="黑体" w:cs="黑体"/>
          <w:bCs/>
          <w:color w:val="000000"/>
          <w:sz w:val="36"/>
          <w:szCs w:val="36"/>
        </w:rPr>
      </w:pPr>
      <w:r>
        <w:rPr>
          <w:rFonts w:hint="eastAsia" w:ascii="黑体" w:hAnsi="黑体" w:eastAsia="黑体" w:cs="黑体"/>
          <w:bCs/>
          <w:color w:val="000000"/>
          <w:sz w:val="36"/>
          <w:szCs w:val="36"/>
        </w:rPr>
        <w:t>管理指标自评表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98"/>
        <w:gridCol w:w="2219"/>
        <w:gridCol w:w="5760"/>
        <w:gridCol w:w="1025"/>
        <w:gridCol w:w="1331"/>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blHeader/>
          <w:jc w:val="center"/>
        </w:trPr>
        <w:tc>
          <w:tcPr>
            <w:tcW w:w="777"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序号</w:t>
            </w:r>
          </w:p>
        </w:tc>
        <w:tc>
          <w:tcPr>
            <w:tcW w:w="1298"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评价指标</w:t>
            </w:r>
          </w:p>
        </w:tc>
        <w:tc>
          <w:tcPr>
            <w:tcW w:w="7979" w:type="dxa"/>
            <w:gridSpan w:val="2"/>
            <w:vAlign w:val="center"/>
          </w:tcPr>
          <w:p>
            <w:pPr>
              <w:adjustRightInd w:val="0"/>
              <w:snapToGrid w:val="0"/>
              <w:jc w:val="center"/>
              <w:textAlignment w:val="baseline"/>
              <w:rPr>
                <w:rFonts w:hint="eastAsia" w:ascii="Times New Roman" w:hAnsi="Times New Roman" w:eastAsia="仿宋_GB2312"/>
                <w:b w:val="0"/>
                <w:bCs w:val="0"/>
                <w:sz w:val="24"/>
                <w:lang w:eastAsia="zh-CN"/>
              </w:rPr>
            </w:pPr>
            <w:r>
              <w:rPr>
                <w:rFonts w:ascii="Times New Roman" w:hAnsi="Times New Roman" w:eastAsia="仿宋_GB2312"/>
                <w:b w:val="0"/>
                <w:bCs w:val="0"/>
                <w:sz w:val="24"/>
              </w:rPr>
              <w:t>评价</w:t>
            </w:r>
            <w:r>
              <w:rPr>
                <w:rFonts w:hint="eastAsia" w:eastAsia="仿宋_GB2312"/>
                <w:b w:val="0"/>
                <w:bCs w:val="0"/>
                <w:sz w:val="24"/>
                <w:lang w:eastAsia="zh-CN"/>
              </w:rPr>
              <w:t>内容</w:t>
            </w:r>
          </w:p>
        </w:tc>
        <w:tc>
          <w:tcPr>
            <w:tcW w:w="1025"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总分</w:t>
            </w:r>
          </w:p>
        </w:tc>
        <w:tc>
          <w:tcPr>
            <w:tcW w:w="1331" w:type="dxa"/>
            <w:vAlign w:val="center"/>
          </w:tcPr>
          <w:p>
            <w:pPr>
              <w:adjustRightInd w:val="0"/>
              <w:snapToGrid w:val="0"/>
              <w:jc w:val="center"/>
              <w:textAlignment w:val="baseline"/>
              <w:rPr>
                <w:rFonts w:ascii="Times New Roman" w:hAnsi="Times New Roman" w:eastAsia="仿宋_GB2312"/>
                <w:b w:val="0"/>
                <w:bCs w:val="0"/>
                <w:sz w:val="24"/>
              </w:rPr>
            </w:pPr>
            <w:r>
              <w:rPr>
                <w:rFonts w:ascii="Times New Roman" w:hAnsi="Times New Roman" w:eastAsia="仿宋_GB2312"/>
                <w:b w:val="0"/>
                <w:bCs w:val="0"/>
                <w:sz w:val="24"/>
              </w:rPr>
              <w:t>自评得分</w:t>
            </w:r>
          </w:p>
        </w:tc>
        <w:tc>
          <w:tcPr>
            <w:tcW w:w="1753" w:type="dxa"/>
            <w:vAlign w:val="center"/>
          </w:tcPr>
          <w:p>
            <w:pPr>
              <w:adjustRightInd w:val="0"/>
              <w:snapToGrid w:val="0"/>
              <w:jc w:val="center"/>
              <w:textAlignment w:val="baseline"/>
              <w:rPr>
                <w:rFonts w:hint="eastAsia" w:ascii="Times New Roman" w:hAnsi="Times New Roman" w:eastAsia="仿宋_GB2312"/>
                <w:b w:val="0"/>
                <w:bCs w:val="0"/>
                <w:sz w:val="24"/>
              </w:rPr>
            </w:pPr>
            <w:r>
              <w:rPr>
                <w:rFonts w:hint="eastAsia" w:ascii="Times New Roman" w:hAnsi="Times New Roman" w:eastAsia="仿宋_GB2312"/>
                <w:b w:val="0"/>
                <w:bCs w:val="0"/>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1</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制度建设</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有节水相关规章制度</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建立园区节水检查考核和奖惩制度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建立园区重点用水户节水统计制度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对园区公共用水有节水巡回检查制度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④</w:t>
            </w:r>
            <w:r>
              <w:rPr>
                <w:rFonts w:hint="default" w:ascii="Times New Roman" w:hAnsi="Times New Roman" w:eastAsia="仿宋_GB2312" w:cs="Times New Roman"/>
                <w:sz w:val="22"/>
                <w:lang w:eastAsia="zh-CN"/>
              </w:rPr>
              <w:t>有园区和重点用水单位用水统计分析制度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rPr>
            </w:pPr>
            <w:r>
              <w:rPr>
                <w:rFonts w:hint="eastAsia" w:ascii="仿宋_GB2312" w:hAnsi="仿宋_GB2312" w:eastAsia="仿宋_GB2312" w:cs="仿宋_GB2312"/>
                <w:sz w:val="22"/>
              </w:rPr>
              <w:t>⑤</w:t>
            </w:r>
            <w:r>
              <w:rPr>
                <w:rFonts w:hint="default" w:ascii="Times New Roman" w:hAnsi="Times New Roman" w:eastAsia="仿宋_GB2312" w:cs="Times New Roman"/>
                <w:sz w:val="22"/>
                <w:lang w:eastAsia="zh-CN"/>
              </w:rPr>
              <w:t>有违规用水举报及反馈制度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5</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2</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职责落实</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有承担节水管理工作的部门、有明确的节水管理职责分工等</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有明确的节水管理人员</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szCs w:val="22"/>
              </w:rPr>
            </w:pPr>
            <w:r>
              <w:rPr>
                <w:rFonts w:hint="eastAsia" w:ascii="仿宋_GB2312" w:hAnsi="仿宋_GB2312" w:eastAsia="仿宋_GB2312" w:cs="仿宋_GB2312"/>
                <w:sz w:val="22"/>
              </w:rPr>
              <w:t>②</w:t>
            </w:r>
            <w:r>
              <w:rPr>
                <w:rFonts w:hint="eastAsia" w:ascii="仿宋_GB2312" w:hAnsi="仿宋_GB2312" w:eastAsia="仿宋_GB2312" w:cs="仿宋_GB2312"/>
                <w:sz w:val="22"/>
                <w:lang w:eastAsia="zh-CN"/>
              </w:rPr>
              <w:t>有</w:t>
            </w:r>
            <w:r>
              <w:rPr>
                <w:rFonts w:hint="default" w:ascii="Times New Roman" w:hAnsi="Times New Roman" w:eastAsia="仿宋_GB2312" w:cs="Times New Roman"/>
                <w:sz w:val="22"/>
                <w:lang w:eastAsia="zh-CN"/>
              </w:rPr>
              <w:t>明确的节水管理责任分工</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4</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3</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规划计划</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有节水规划（计划）及总结</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制定节水规划（计划）</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园区内非居民用水户有明确的年度用水指标</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szCs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有年度节水工作总结，</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5</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4</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日常管理</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用水设备（设施）运行正常、管理措施到位</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建有智能化用水节水管理平台</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公共区域用水按要求配备计量设施</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用水统计台账完整规范，按时完成统计报表</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④</w:t>
            </w:r>
            <w:r>
              <w:rPr>
                <w:rFonts w:hint="default" w:ascii="Times New Roman" w:hAnsi="Times New Roman" w:eastAsia="仿宋_GB2312" w:cs="Times New Roman"/>
                <w:sz w:val="22"/>
                <w:lang w:eastAsia="zh-CN"/>
              </w:rPr>
              <w:t>园区及园区内工业企业按要求定期开展水平衡测试或用水合理性分析</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3</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szCs w:val="22"/>
              </w:rPr>
            </w:pPr>
            <w:r>
              <w:rPr>
                <w:rFonts w:hint="eastAsia" w:ascii="仿宋_GB2312" w:hAnsi="仿宋_GB2312" w:eastAsia="仿宋_GB2312" w:cs="仿宋_GB2312"/>
                <w:sz w:val="22"/>
              </w:rPr>
              <w:t>⑤</w:t>
            </w:r>
            <w:r>
              <w:rPr>
                <w:rFonts w:hint="default" w:ascii="Times New Roman" w:hAnsi="Times New Roman" w:eastAsia="仿宋_GB2312" w:cs="Times New Roman"/>
                <w:sz w:val="22"/>
                <w:lang w:eastAsia="zh-CN"/>
              </w:rPr>
              <w:t>绿化灌溉采用喷灌、微灌等高效节水灌溉方式，</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1</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10</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5</w:t>
            </w:r>
          </w:p>
        </w:tc>
        <w:tc>
          <w:tcPr>
            <w:tcW w:w="1298" w:type="dxa"/>
            <w:vAlign w:val="center"/>
          </w:tcPr>
          <w:p>
            <w:pPr>
              <w:adjustRightInd w:val="0"/>
              <w:snapToGrid w:val="0"/>
              <w:jc w:val="center"/>
              <w:rPr>
                <w:rFonts w:hint="default"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kern w:val="2"/>
                <w:sz w:val="22"/>
                <w:szCs w:val="22"/>
                <w:lang w:val="en-US" w:eastAsia="zh-CN" w:bidi="ar-SA"/>
              </w:rPr>
              <w:t>节水投入</w:t>
            </w:r>
          </w:p>
        </w:tc>
        <w:tc>
          <w:tcPr>
            <w:tcW w:w="2219" w:type="dxa"/>
            <w:vAlign w:val="center"/>
          </w:tcPr>
          <w:p>
            <w:pPr>
              <w:adjustRightInd w:val="0"/>
              <w:snapToGrid w:val="0"/>
              <w:rPr>
                <w:rFonts w:hint="default"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kern w:val="2"/>
                <w:sz w:val="22"/>
                <w:szCs w:val="22"/>
                <w:lang w:val="en-US" w:eastAsia="zh-CN" w:bidi="ar-SA"/>
              </w:rPr>
              <w:t>有节水投入</w:t>
            </w:r>
          </w:p>
        </w:tc>
        <w:tc>
          <w:tcPr>
            <w:tcW w:w="5760" w:type="dxa"/>
            <w:vAlign w:val="center"/>
          </w:tcPr>
          <w:p>
            <w:pPr>
              <w:adjustRightInd w:val="0"/>
              <w:snapToGrid w:val="0"/>
              <w:rPr>
                <w:rFonts w:hint="eastAsia"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kern w:val="2"/>
                <w:sz w:val="22"/>
                <w:szCs w:val="22"/>
                <w:lang w:val="en-US" w:eastAsia="zh-CN" w:bidi="ar-SA"/>
              </w:rPr>
              <w:t>有年度节水投入</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kern w:val="2"/>
                <w:sz w:val="22"/>
                <w:szCs w:val="22"/>
                <w:lang w:val="en-US" w:eastAsia="zh-CN" w:bidi="ar-SA"/>
              </w:rPr>
            </w:pPr>
            <w:r>
              <w:rPr>
                <w:rFonts w:hint="default" w:ascii="Times New Roman" w:hAnsi="Times New Roman" w:eastAsia="仿宋_GB2312" w:cs="Times New Roman"/>
                <w:sz w:val="22"/>
                <w:lang w:val="en-US" w:eastAsia="zh-CN"/>
              </w:rPr>
              <w:t>2</w:t>
            </w:r>
          </w:p>
        </w:tc>
        <w:tc>
          <w:tcPr>
            <w:tcW w:w="1331" w:type="dxa"/>
            <w:vAlign w:val="center"/>
          </w:tcPr>
          <w:p>
            <w:pPr>
              <w:adjustRightInd w:val="0"/>
              <w:snapToGrid w:val="0"/>
              <w:jc w:val="center"/>
              <w:rPr>
                <w:rFonts w:ascii="Times New Roman" w:hAnsi="Times New Roman" w:eastAsia="仿宋_GB2312" w:cs="Times New Roman"/>
                <w:kern w:val="2"/>
                <w:sz w:val="22"/>
                <w:szCs w:val="22"/>
                <w:lang w:val="en-US" w:eastAsia="zh-CN" w:bidi="ar-SA"/>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6</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宣传培训</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开展节水宣传教育</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组织开展</w:t>
            </w:r>
            <w:r>
              <w:rPr>
                <w:rFonts w:hint="eastAsia" w:eastAsia="仿宋_GB2312" w:cs="Times New Roman"/>
                <w:sz w:val="22"/>
                <w:lang w:eastAsia="zh-CN"/>
              </w:rPr>
              <w:t>“</w:t>
            </w:r>
            <w:r>
              <w:rPr>
                <w:rFonts w:hint="default" w:ascii="Times New Roman" w:hAnsi="Times New Roman" w:eastAsia="仿宋_GB2312" w:cs="Times New Roman"/>
                <w:sz w:val="22"/>
                <w:lang w:eastAsia="zh-CN"/>
              </w:rPr>
              <w:t>世界水日</w:t>
            </w:r>
            <w:r>
              <w:rPr>
                <w:rFonts w:hint="eastAsia" w:eastAsia="仿宋_GB2312" w:cs="Times New Roman"/>
                <w:sz w:val="22"/>
                <w:lang w:eastAsia="zh-CN"/>
              </w:rPr>
              <w:t>”“</w:t>
            </w:r>
            <w:r>
              <w:rPr>
                <w:rFonts w:hint="default" w:ascii="Times New Roman" w:hAnsi="Times New Roman" w:eastAsia="仿宋_GB2312" w:cs="Times New Roman"/>
                <w:sz w:val="22"/>
                <w:lang w:eastAsia="zh-CN"/>
              </w:rPr>
              <w:t>中国水周</w:t>
            </w:r>
            <w:r>
              <w:rPr>
                <w:rFonts w:hint="eastAsia" w:eastAsia="仿宋_GB2312" w:cs="Times New Roman"/>
                <w:sz w:val="22"/>
                <w:lang w:eastAsia="zh-CN"/>
              </w:rPr>
              <w:t>”“</w:t>
            </w:r>
            <w:r>
              <w:rPr>
                <w:rFonts w:hint="default" w:ascii="Times New Roman" w:hAnsi="Times New Roman" w:eastAsia="仿宋_GB2312" w:cs="Times New Roman"/>
                <w:sz w:val="22"/>
                <w:lang w:eastAsia="zh-CN"/>
              </w:rPr>
              <w:t>中国水周</w:t>
            </w:r>
            <w:r>
              <w:rPr>
                <w:rFonts w:hint="eastAsia" w:eastAsia="仿宋_GB2312" w:cs="Times New Roman"/>
                <w:sz w:val="22"/>
                <w:lang w:eastAsia="zh-CN"/>
              </w:rPr>
              <w:t>”</w:t>
            </w:r>
            <w:r>
              <w:rPr>
                <w:rFonts w:hint="default" w:ascii="Times New Roman" w:hAnsi="Times New Roman" w:eastAsia="仿宋_GB2312" w:cs="Times New Roman"/>
                <w:sz w:val="22"/>
                <w:lang w:eastAsia="zh-CN"/>
              </w:rPr>
              <w:t>等专题节水宣传活动，每进行</w:t>
            </w:r>
            <w:r>
              <w:rPr>
                <w:rFonts w:hint="default" w:ascii="Times New Roman" w:hAnsi="Times New Roman" w:eastAsia="仿宋_GB2312" w:cs="Times New Roman"/>
                <w:sz w:val="22"/>
                <w:lang w:val="en-US" w:eastAsia="zh-CN"/>
              </w:rPr>
              <w:t>1项得1分</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满分</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组织园区内用水单位负责人、用水节水管理人员及员工参加节水培训</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一次</w:t>
            </w:r>
            <w:r>
              <w:rPr>
                <w:rFonts w:hint="default" w:ascii="Times New Roman" w:hAnsi="Times New Roman" w:eastAsia="仿宋_GB2312" w:cs="Times New Roman"/>
                <w:sz w:val="22"/>
                <w:lang w:val="en-US" w:eastAsia="zh-CN"/>
              </w:rPr>
              <w:t>得1分</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满分</w:t>
            </w:r>
            <w:r>
              <w:rPr>
                <w:rFonts w:hint="default" w:ascii="Times New Roman" w:hAnsi="Times New Roman" w:eastAsia="仿宋_GB2312" w:cs="Times New Roman"/>
                <w:sz w:val="22"/>
                <w:lang w:val="en-US" w:eastAsia="zh-CN"/>
              </w:rPr>
              <w:t>4</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szCs w:val="22"/>
                <w:lang w:eastAsia="zh-CN"/>
              </w:rPr>
              <w:t>公共场所设有节水宣传标语、宣传栏、宣传海报等，并定期维护，每有</w:t>
            </w:r>
            <w:r>
              <w:rPr>
                <w:rFonts w:hint="default" w:ascii="Times New Roman" w:hAnsi="Times New Roman" w:eastAsia="仿宋_GB2312" w:cs="Times New Roman"/>
                <w:sz w:val="22"/>
                <w:szCs w:val="22"/>
                <w:lang w:val="en-US" w:eastAsia="zh-CN"/>
              </w:rPr>
              <w:t>1处</w:t>
            </w:r>
            <w:r>
              <w:rPr>
                <w:rFonts w:hint="default" w:ascii="Times New Roman" w:hAnsi="Times New Roman" w:eastAsia="仿宋_GB2312" w:cs="Times New Roman"/>
                <w:sz w:val="22"/>
                <w:lang w:val="en-US" w:eastAsia="zh-CN"/>
              </w:rPr>
              <w:t>得0.5分</w:t>
            </w:r>
            <w:r>
              <w:rPr>
                <w:rFonts w:hint="default" w:ascii="Times New Roman" w:hAnsi="Times New Roman" w:eastAsia="仿宋_GB2312" w:cs="Times New Roman"/>
                <w:sz w:val="22"/>
              </w:rPr>
              <w:t>，</w:t>
            </w:r>
            <w:r>
              <w:rPr>
                <w:rFonts w:hint="default" w:ascii="Times New Roman" w:hAnsi="Times New Roman" w:eastAsia="仿宋_GB2312" w:cs="Times New Roman"/>
                <w:sz w:val="22"/>
                <w:lang w:eastAsia="zh-CN"/>
              </w:rPr>
              <w:t>满分</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8</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val="en-US" w:eastAsia="zh-CN"/>
              </w:rPr>
              <w:t>7</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检查考核</w:t>
            </w:r>
          </w:p>
        </w:tc>
        <w:tc>
          <w:tcPr>
            <w:tcW w:w="2219" w:type="dxa"/>
            <w:vAlign w:val="center"/>
          </w:tcPr>
          <w:p>
            <w:pPr>
              <w:adjustRightInd w:val="0"/>
              <w:snapToGrid w:val="0"/>
              <w:rPr>
                <w:rFonts w:hint="default" w:ascii="Times New Roman" w:hAnsi="Times New Roman" w:eastAsia="仿宋_GB2312" w:cs="Times New Roman"/>
                <w:sz w:val="22"/>
                <w:lang w:eastAsia="zh-CN"/>
              </w:rPr>
            </w:pPr>
            <w:r>
              <w:rPr>
                <w:rFonts w:hint="default" w:ascii="Times New Roman" w:hAnsi="Times New Roman" w:eastAsia="仿宋_GB2312" w:cs="Times New Roman"/>
                <w:sz w:val="22"/>
                <w:lang w:eastAsia="zh-CN"/>
              </w:rPr>
              <w:t>开展节水检查考核</w:t>
            </w:r>
          </w:p>
        </w:tc>
        <w:tc>
          <w:tcPr>
            <w:tcW w:w="5760" w:type="dxa"/>
            <w:vAlign w:val="center"/>
          </w:tcPr>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①</w:t>
            </w:r>
            <w:r>
              <w:rPr>
                <w:rFonts w:hint="default" w:ascii="Times New Roman" w:hAnsi="Times New Roman" w:eastAsia="仿宋_GB2312" w:cs="Times New Roman"/>
                <w:sz w:val="22"/>
                <w:lang w:eastAsia="zh-CN"/>
              </w:rPr>
              <w:t>依据制度开展园区内用水单位节水检查和考核</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default" w:ascii="Times New Roman" w:hAnsi="Times New Roman" w:eastAsia="仿宋_GB2312" w:cs="Times New Roman"/>
                <w:sz w:val="22"/>
              </w:rPr>
            </w:pPr>
            <w:r>
              <w:rPr>
                <w:rFonts w:hint="eastAsia" w:ascii="仿宋_GB2312" w:hAnsi="仿宋_GB2312" w:eastAsia="仿宋_GB2312" w:cs="仿宋_GB2312"/>
                <w:sz w:val="22"/>
              </w:rPr>
              <w:t>②</w:t>
            </w:r>
            <w:r>
              <w:rPr>
                <w:rFonts w:hint="default" w:ascii="Times New Roman" w:hAnsi="Times New Roman" w:eastAsia="仿宋_GB2312" w:cs="Times New Roman"/>
                <w:sz w:val="22"/>
                <w:lang w:eastAsia="zh-CN"/>
              </w:rPr>
              <w:t>依据考核结果进行奖励或惩罚</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p>
          <w:p>
            <w:pPr>
              <w:adjustRightInd w:val="0"/>
              <w:snapToGrid w:val="0"/>
              <w:rPr>
                <w:rFonts w:hint="eastAsia" w:ascii="Times New Roman" w:hAnsi="Times New Roman" w:eastAsia="仿宋_GB2312" w:cs="Times New Roman"/>
                <w:sz w:val="22"/>
              </w:rPr>
            </w:pPr>
            <w:r>
              <w:rPr>
                <w:rFonts w:hint="eastAsia" w:ascii="仿宋_GB2312" w:hAnsi="仿宋_GB2312" w:eastAsia="仿宋_GB2312" w:cs="仿宋_GB2312"/>
                <w:sz w:val="22"/>
                <w:szCs w:val="22"/>
              </w:rPr>
              <w:t>③</w:t>
            </w:r>
            <w:r>
              <w:rPr>
                <w:rFonts w:hint="default" w:ascii="Times New Roman" w:hAnsi="Times New Roman" w:eastAsia="仿宋_GB2312" w:cs="Times New Roman"/>
                <w:sz w:val="22"/>
                <w:lang w:eastAsia="zh-CN"/>
              </w:rPr>
              <w:t>园区有节水检查考核台账</w:t>
            </w:r>
            <w:r>
              <w:rPr>
                <w:rFonts w:hint="default" w:ascii="Times New Roman" w:hAnsi="Times New Roman" w:eastAsia="仿宋_GB2312" w:cs="Times New Roman"/>
                <w:sz w:val="22"/>
              </w:rPr>
              <w:t>，得</w:t>
            </w:r>
            <w:r>
              <w:rPr>
                <w:rFonts w:hint="default" w:ascii="Times New Roman" w:hAnsi="Times New Roman" w:eastAsia="仿宋_GB2312" w:cs="Times New Roman"/>
                <w:sz w:val="22"/>
                <w:lang w:val="en-US" w:eastAsia="zh-CN"/>
              </w:rPr>
              <w:t>2</w:t>
            </w:r>
            <w:r>
              <w:rPr>
                <w:rFonts w:hint="default" w:ascii="Times New Roman" w:hAnsi="Times New Roman" w:eastAsia="仿宋_GB2312" w:cs="Times New Roman"/>
                <w:sz w:val="22"/>
              </w:rPr>
              <w:t>分</w:t>
            </w:r>
            <w:r>
              <w:rPr>
                <w:rFonts w:hint="eastAsia" w:eastAsia="仿宋_GB2312" w:cs="Times New Roman"/>
                <w:sz w:val="22"/>
                <w:lang w:eastAsia="zh-CN"/>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cs="Times New Roman"/>
                <w:sz w:val="22"/>
                <w:lang w:val="en-US" w:eastAsia="zh-CN"/>
              </w:rPr>
              <w:t>6</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Align w:val="center"/>
          </w:tcPr>
          <w:p>
            <w:pPr>
              <w:adjustRightInd w:val="0"/>
              <w:snapToGrid w:val="0"/>
              <w:jc w:val="center"/>
              <w:rPr>
                <w:rFonts w:hint="eastAsia" w:ascii="Times New Roman" w:hAnsi="Times New Roman" w:eastAsia="仿宋_GB2312" w:cs="Times New Roman"/>
                <w:sz w:val="22"/>
                <w:lang w:val="en-US" w:eastAsia="zh-CN"/>
              </w:rPr>
            </w:pPr>
            <w:r>
              <w:rPr>
                <w:rFonts w:hint="eastAsia" w:eastAsia="仿宋_GB2312"/>
                <w:sz w:val="22"/>
                <w:lang w:eastAsia="zh-CN"/>
              </w:rPr>
              <w:t>8</w:t>
            </w:r>
          </w:p>
        </w:tc>
        <w:tc>
          <w:tcPr>
            <w:tcW w:w="1298"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sz w:val="22"/>
              </w:rPr>
              <w:t>水源结构</w:t>
            </w:r>
          </w:p>
        </w:tc>
        <w:tc>
          <w:tcPr>
            <w:tcW w:w="7979" w:type="dxa"/>
            <w:gridSpan w:val="2"/>
            <w:vAlign w:val="center"/>
          </w:tcPr>
          <w:p>
            <w:pPr>
              <w:adjustRightInd w:val="0"/>
              <w:snapToGrid w:val="0"/>
              <w:rPr>
                <w:rFonts w:hint="default" w:ascii="Times New Roman" w:hAnsi="Times New Roman" w:eastAsia="仿宋_GB2312" w:cs="Times New Roman"/>
                <w:sz w:val="22"/>
                <w:szCs w:val="22"/>
              </w:rPr>
            </w:pPr>
            <w:r>
              <w:rPr>
                <w:rFonts w:hint="default" w:ascii="Times New Roman" w:hAnsi="Times New Roman" w:eastAsia="仿宋_GB2312"/>
                <w:sz w:val="22"/>
              </w:rPr>
              <w:t>园区有使用地下水的情况</w:t>
            </w:r>
            <w:r>
              <w:rPr>
                <w:rFonts w:hint="eastAsia" w:eastAsia="仿宋_GB2312"/>
                <w:sz w:val="22"/>
                <w:lang w:eastAsia="zh-CN"/>
              </w:rPr>
              <w:t>，扣</w:t>
            </w:r>
            <w:r>
              <w:rPr>
                <w:rFonts w:hint="eastAsia" w:eastAsia="仿宋_GB2312"/>
                <w:sz w:val="22"/>
                <w:lang w:val="en-US" w:eastAsia="zh-CN"/>
              </w:rPr>
              <w:t>3分</w:t>
            </w:r>
            <w:r>
              <w:rPr>
                <w:rFonts w:hint="default" w:ascii="Times New Roman" w:hAnsi="Times New Roman" w:eastAsia="仿宋_GB2312"/>
                <w:sz w:val="22"/>
              </w:rPr>
              <w:t>。</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rPr>
              <w:t>-3</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76" w:hRule="atLeast"/>
          <w:jc w:val="center"/>
        </w:trPr>
        <w:tc>
          <w:tcPr>
            <w:tcW w:w="777" w:type="dxa"/>
            <w:vMerge w:val="restart"/>
            <w:vAlign w:val="center"/>
          </w:tcPr>
          <w:p>
            <w:pPr>
              <w:adjustRightInd w:val="0"/>
              <w:snapToGrid w:val="0"/>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9</w:t>
            </w:r>
          </w:p>
        </w:tc>
        <w:tc>
          <w:tcPr>
            <w:tcW w:w="1298" w:type="dxa"/>
            <w:vMerge w:val="restart"/>
            <w:vAlign w:val="center"/>
          </w:tcPr>
          <w:p>
            <w:pPr>
              <w:adjustRightInd w:val="0"/>
              <w:snapToGrid w:val="0"/>
              <w:jc w:val="center"/>
              <w:rPr>
                <w:rFonts w:hint="default" w:ascii="Times New Roman" w:hAnsi="Times New Roman" w:eastAsia="仿宋_GB2312"/>
                <w:sz w:val="22"/>
              </w:rPr>
            </w:pPr>
            <w:r>
              <w:rPr>
                <w:rFonts w:hint="default" w:ascii="Times New Roman" w:hAnsi="Times New Roman" w:eastAsia="仿宋_GB2312"/>
                <w:sz w:val="22"/>
              </w:rPr>
              <w:t>鼓励性</w:t>
            </w:r>
          </w:p>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sz w:val="22"/>
              </w:rPr>
              <w:t>指标</w:t>
            </w:r>
          </w:p>
        </w:tc>
        <w:tc>
          <w:tcPr>
            <w:tcW w:w="2219" w:type="dxa"/>
            <w:vAlign w:val="center"/>
          </w:tcPr>
          <w:p>
            <w:pPr>
              <w:adjustRightInd w:val="0"/>
              <w:snapToGrid w:val="0"/>
              <w:jc w:val="center"/>
              <w:rPr>
                <w:rFonts w:hint="default" w:ascii="Times New Roman" w:hAnsi="Times New Roman" w:eastAsia="仿宋_GB2312" w:cs="Times New Roman"/>
                <w:sz w:val="22"/>
                <w:lang w:eastAsia="zh-CN"/>
              </w:rPr>
            </w:pPr>
            <w:r>
              <w:rPr>
                <w:rFonts w:ascii="Times New Roman" w:hAnsi="Times New Roman" w:eastAsia="仿宋_GB2312"/>
                <w:sz w:val="22"/>
              </w:rPr>
              <w:t>串联</w:t>
            </w:r>
            <w:r>
              <w:rPr>
                <w:rFonts w:hint="default" w:ascii="Times New Roman" w:hAnsi="Times New Roman" w:eastAsia="仿宋_GB2312"/>
                <w:sz w:val="22"/>
              </w:rPr>
              <w:t>用</w:t>
            </w:r>
            <w:r>
              <w:rPr>
                <w:rFonts w:ascii="Times New Roman" w:hAnsi="Times New Roman" w:eastAsia="仿宋_GB2312"/>
                <w:sz w:val="22"/>
              </w:rPr>
              <w:t>水</w:t>
            </w:r>
          </w:p>
        </w:tc>
        <w:tc>
          <w:tcPr>
            <w:tcW w:w="5760" w:type="dxa"/>
            <w:vAlign w:val="center"/>
          </w:tcPr>
          <w:p>
            <w:pPr>
              <w:adjustRightInd w:val="0"/>
              <w:snapToGrid w:val="0"/>
              <w:rPr>
                <w:rFonts w:hint="default" w:ascii="Times New Roman" w:hAnsi="Times New Roman" w:eastAsia="仿宋_GB2312" w:cs="Times New Roman"/>
                <w:sz w:val="22"/>
                <w:szCs w:val="22"/>
              </w:rPr>
            </w:pPr>
            <w:r>
              <w:rPr>
                <w:rFonts w:ascii="Times New Roman" w:hAnsi="Times New Roman" w:eastAsia="仿宋_GB2312"/>
                <w:sz w:val="22"/>
              </w:rPr>
              <w:t>工业园区企业间实现一水多用、循序用水，</w:t>
            </w:r>
            <w:r>
              <w:rPr>
                <w:rFonts w:hint="default" w:ascii="Times New Roman" w:hAnsi="Times New Roman" w:eastAsia="仿宋_GB2312"/>
                <w:sz w:val="22"/>
                <w:lang w:eastAsia="zh-CN"/>
              </w:rPr>
              <w:t>加</w:t>
            </w:r>
            <w:r>
              <w:rPr>
                <w:rFonts w:hint="default" w:ascii="Times New Roman" w:hAnsi="Times New Roman" w:eastAsia="仿宋_GB2312"/>
                <w:sz w:val="22"/>
                <w:lang w:val="en-US" w:eastAsia="zh-CN"/>
              </w:rPr>
              <w:t>1</w:t>
            </w:r>
            <w:r>
              <w:rPr>
                <w:rFonts w:ascii="Times New Roman" w:hAnsi="Times New Roman" w:eastAsia="仿宋_GB2312"/>
                <w:sz w:val="22"/>
              </w:rPr>
              <w:t>分。</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rPr>
              <w:t>+</w:t>
            </w:r>
            <w:r>
              <w:rPr>
                <w:rFonts w:hint="default" w:ascii="Times New Roman" w:hAnsi="Times New Roman" w:eastAsia="仿宋_GB2312"/>
                <w:sz w:val="22"/>
                <w:lang w:val="en-US" w:eastAsia="zh-CN"/>
              </w:rPr>
              <w:t>1</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Merge w:val="continue"/>
            <w:vAlign w:val="center"/>
          </w:tcPr>
          <w:p>
            <w:pPr>
              <w:adjustRightInd w:val="0"/>
              <w:snapToGrid w:val="0"/>
              <w:jc w:val="center"/>
              <w:rPr>
                <w:rFonts w:hint="eastAsia" w:eastAsia="仿宋_GB2312" w:cs="Times New Roman"/>
                <w:sz w:val="22"/>
                <w:lang w:val="en-US" w:eastAsia="zh-CN"/>
              </w:rPr>
            </w:pPr>
          </w:p>
        </w:tc>
        <w:tc>
          <w:tcPr>
            <w:tcW w:w="1298" w:type="dxa"/>
            <w:vMerge w:val="continue"/>
            <w:vAlign w:val="center"/>
          </w:tcPr>
          <w:p>
            <w:pPr>
              <w:adjustRightInd w:val="0"/>
              <w:snapToGrid w:val="0"/>
              <w:jc w:val="both"/>
              <w:rPr>
                <w:rFonts w:hint="default" w:ascii="Times New Roman" w:hAnsi="Times New Roman" w:eastAsia="仿宋_GB2312" w:cs="Times New Roman"/>
                <w:sz w:val="22"/>
                <w:lang w:eastAsia="zh-CN"/>
              </w:rPr>
            </w:pPr>
          </w:p>
        </w:tc>
        <w:tc>
          <w:tcPr>
            <w:tcW w:w="2219" w:type="dxa"/>
            <w:vAlign w:val="center"/>
          </w:tcPr>
          <w:p>
            <w:pPr>
              <w:adjustRightInd w:val="0"/>
              <w:snapToGrid w:val="0"/>
              <w:jc w:val="center"/>
              <w:rPr>
                <w:rFonts w:hint="default" w:ascii="Times New Roman" w:hAnsi="Times New Roman" w:eastAsia="仿宋_GB2312" w:cs="Times New Roman"/>
                <w:sz w:val="22"/>
                <w:lang w:eastAsia="zh-CN"/>
              </w:rPr>
            </w:pPr>
            <w:r>
              <w:rPr>
                <w:rFonts w:ascii="Times New Roman" w:hAnsi="Times New Roman" w:eastAsia="仿宋_GB2312"/>
                <w:sz w:val="22"/>
              </w:rPr>
              <w:t>创新工作</w:t>
            </w:r>
          </w:p>
        </w:tc>
        <w:tc>
          <w:tcPr>
            <w:tcW w:w="5760" w:type="dxa"/>
            <w:vAlign w:val="center"/>
          </w:tcPr>
          <w:p>
            <w:pPr>
              <w:adjustRightInd w:val="0"/>
              <w:snapToGrid w:val="0"/>
              <w:rPr>
                <w:rFonts w:hint="default" w:ascii="Times New Roman" w:hAnsi="Times New Roman" w:eastAsia="仿宋_GB2312" w:cs="Times New Roman"/>
                <w:sz w:val="22"/>
                <w:szCs w:val="22"/>
              </w:rPr>
            </w:pPr>
            <w:r>
              <w:rPr>
                <w:rFonts w:ascii="Times New Roman" w:hAnsi="Times New Roman" w:eastAsia="仿宋_GB2312"/>
                <w:sz w:val="22"/>
              </w:rPr>
              <w:t>园区推行合同节水管理</w:t>
            </w:r>
            <w:r>
              <w:rPr>
                <w:rFonts w:hint="default" w:ascii="Times New Roman" w:hAnsi="Times New Roman" w:eastAsia="仿宋_GB2312"/>
                <w:sz w:val="22"/>
              </w:rPr>
              <w:t>、用水审计</w:t>
            </w:r>
            <w:r>
              <w:rPr>
                <w:rFonts w:ascii="Times New Roman" w:hAnsi="Times New Roman" w:eastAsia="仿宋_GB2312"/>
                <w:sz w:val="22"/>
              </w:rPr>
              <w:t>，</w:t>
            </w:r>
            <w:r>
              <w:rPr>
                <w:rFonts w:hint="eastAsia" w:eastAsia="仿宋_GB2312"/>
                <w:sz w:val="22"/>
                <w:lang w:eastAsia="zh-CN"/>
              </w:rPr>
              <w:t>加</w:t>
            </w:r>
            <w:r>
              <w:rPr>
                <w:rFonts w:hint="default" w:ascii="Times New Roman" w:hAnsi="Times New Roman" w:eastAsia="仿宋_GB2312"/>
                <w:sz w:val="22"/>
                <w:lang w:val="en-US" w:eastAsia="zh-CN"/>
              </w:rPr>
              <w:t>1</w:t>
            </w:r>
            <w:r>
              <w:rPr>
                <w:rFonts w:ascii="Times New Roman" w:hAnsi="Times New Roman" w:eastAsia="仿宋_GB2312"/>
                <w:sz w:val="22"/>
              </w:rPr>
              <w:t>分。</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rPr>
              <w:t>+</w:t>
            </w:r>
            <w:r>
              <w:rPr>
                <w:rFonts w:hint="default" w:ascii="Times New Roman" w:hAnsi="Times New Roman" w:eastAsia="仿宋_GB2312"/>
                <w:sz w:val="22"/>
                <w:lang w:val="en-US" w:eastAsia="zh-CN"/>
              </w:rPr>
              <w:t>1</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777" w:type="dxa"/>
            <w:vMerge w:val="continue"/>
            <w:vAlign w:val="center"/>
          </w:tcPr>
          <w:p>
            <w:pPr>
              <w:adjustRightInd w:val="0"/>
              <w:snapToGrid w:val="0"/>
              <w:jc w:val="center"/>
              <w:rPr>
                <w:rFonts w:hint="eastAsia" w:eastAsia="仿宋_GB2312" w:cs="Times New Roman"/>
                <w:sz w:val="22"/>
                <w:lang w:val="en-US" w:eastAsia="zh-CN"/>
              </w:rPr>
            </w:pPr>
          </w:p>
        </w:tc>
        <w:tc>
          <w:tcPr>
            <w:tcW w:w="1298" w:type="dxa"/>
            <w:vMerge w:val="continue"/>
            <w:vAlign w:val="center"/>
          </w:tcPr>
          <w:p>
            <w:pPr>
              <w:adjustRightInd w:val="0"/>
              <w:snapToGrid w:val="0"/>
              <w:jc w:val="both"/>
              <w:rPr>
                <w:rFonts w:hint="default" w:ascii="Times New Roman" w:hAnsi="Times New Roman" w:eastAsia="仿宋_GB2312" w:cs="Times New Roman"/>
                <w:sz w:val="22"/>
                <w:lang w:eastAsia="zh-CN"/>
              </w:rPr>
            </w:pPr>
          </w:p>
        </w:tc>
        <w:tc>
          <w:tcPr>
            <w:tcW w:w="2219" w:type="dxa"/>
            <w:vAlign w:val="center"/>
          </w:tcPr>
          <w:p>
            <w:pPr>
              <w:adjustRightInd w:val="0"/>
              <w:snapToGrid w:val="0"/>
              <w:jc w:val="center"/>
              <w:rPr>
                <w:rFonts w:hint="default" w:ascii="Times New Roman" w:hAnsi="Times New Roman" w:eastAsia="仿宋_GB2312" w:cs="Times New Roman"/>
                <w:sz w:val="22"/>
                <w:lang w:eastAsia="zh-CN"/>
              </w:rPr>
            </w:pPr>
            <w:r>
              <w:rPr>
                <w:rFonts w:hint="default" w:ascii="Times New Roman" w:hAnsi="Times New Roman" w:eastAsia="仿宋_GB2312"/>
                <w:sz w:val="22"/>
                <w:lang w:eastAsia="zh-CN"/>
              </w:rPr>
              <w:t>绿色</w:t>
            </w:r>
            <w:r>
              <w:rPr>
                <w:rFonts w:hint="default" w:eastAsia="仿宋_GB2312"/>
                <w:sz w:val="22"/>
                <w:lang w:eastAsia="zh-CN"/>
              </w:rPr>
              <w:t>称号</w:t>
            </w:r>
          </w:p>
        </w:tc>
        <w:tc>
          <w:tcPr>
            <w:tcW w:w="5760" w:type="dxa"/>
            <w:vAlign w:val="center"/>
          </w:tcPr>
          <w:p>
            <w:pPr>
              <w:adjustRightInd w:val="0"/>
              <w:snapToGrid w:val="0"/>
              <w:rPr>
                <w:rFonts w:hint="default" w:ascii="Times New Roman" w:hAnsi="Times New Roman" w:eastAsia="仿宋_GB2312" w:cs="Times New Roman"/>
                <w:sz w:val="22"/>
                <w:szCs w:val="22"/>
              </w:rPr>
            </w:pPr>
            <w:r>
              <w:rPr>
                <w:rFonts w:hint="default" w:ascii="Times New Roman" w:hAnsi="Times New Roman" w:eastAsia="仿宋_GB2312"/>
                <w:sz w:val="22"/>
                <w:lang w:eastAsia="zh-CN"/>
              </w:rPr>
              <w:t>园区</w:t>
            </w:r>
            <w:r>
              <w:rPr>
                <w:rFonts w:ascii="Times New Roman" w:hAnsi="Times New Roman" w:eastAsia="仿宋_GB2312"/>
                <w:sz w:val="22"/>
              </w:rPr>
              <w:t>获得</w:t>
            </w:r>
            <w:r>
              <w:rPr>
                <w:rFonts w:hint="default" w:ascii="Times New Roman" w:hAnsi="Times New Roman" w:eastAsia="仿宋_GB2312"/>
                <w:sz w:val="22"/>
                <w:lang w:eastAsia="zh-CN"/>
              </w:rPr>
              <w:t>省级绿色工业园区</w:t>
            </w:r>
            <w:r>
              <w:rPr>
                <w:rFonts w:ascii="Times New Roman" w:hAnsi="Times New Roman" w:eastAsia="仿宋_GB2312"/>
                <w:sz w:val="22"/>
              </w:rPr>
              <w:t>称号，</w:t>
            </w:r>
            <w:r>
              <w:rPr>
                <w:rFonts w:hint="default" w:ascii="Times New Roman" w:hAnsi="Times New Roman" w:eastAsia="仿宋_GB2312"/>
                <w:sz w:val="22"/>
                <w:lang w:eastAsia="zh-CN"/>
              </w:rPr>
              <w:t>加</w:t>
            </w:r>
            <w:r>
              <w:rPr>
                <w:rFonts w:hint="default" w:ascii="Times New Roman" w:hAnsi="Times New Roman" w:eastAsia="仿宋_GB2312"/>
                <w:sz w:val="22"/>
                <w:lang w:val="en-US" w:eastAsia="zh-CN"/>
              </w:rPr>
              <w:t>1分。</w:t>
            </w:r>
            <w:r>
              <w:rPr>
                <w:rFonts w:hint="default" w:ascii="Times New Roman" w:hAnsi="Times New Roman" w:eastAsia="仿宋_GB2312"/>
                <w:sz w:val="22"/>
                <w:lang w:eastAsia="zh-CN"/>
              </w:rPr>
              <w:t>园区</w:t>
            </w:r>
            <w:r>
              <w:rPr>
                <w:rFonts w:ascii="Times New Roman" w:hAnsi="Times New Roman" w:eastAsia="仿宋_GB2312"/>
                <w:sz w:val="22"/>
              </w:rPr>
              <w:t>获得</w:t>
            </w:r>
            <w:r>
              <w:rPr>
                <w:rFonts w:hint="default" w:ascii="Times New Roman" w:hAnsi="Times New Roman" w:eastAsia="仿宋_GB2312"/>
                <w:sz w:val="22"/>
                <w:lang w:eastAsia="zh-CN"/>
              </w:rPr>
              <w:t>国家级绿色工业园区</w:t>
            </w:r>
            <w:r>
              <w:rPr>
                <w:rFonts w:ascii="Times New Roman" w:hAnsi="Times New Roman" w:eastAsia="仿宋_GB2312"/>
                <w:sz w:val="22"/>
              </w:rPr>
              <w:t>称号</w:t>
            </w:r>
            <w:r>
              <w:rPr>
                <w:rFonts w:hint="default" w:ascii="Times New Roman" w:hAnsi="Times New Roman" w:eastAsia="仿宋_GB2312"/>
                <w:sz w:val="22"/>
                <w:lang w:eastAsia="zh-CN"/>
              </w:rPr>
              <w:t>，加</w:t>
            </w:r>
            <w:r>
              <w:rPr>
                <w:rFonts w:hint="default" w:ascii="Times New Roman" w:hAnsi="Times New Roman" w:eastAsia="仿宋_GB2312"/>
                <w:sz w:val="22"/>
                <w:lang w:val="en-US" w:eastAsia="zh-CN"/>
              </w:rPr>
              <w:t>2分。</w:t>
            </w:r>
          </w:p>
        </w:tc>
        <w:tc>
          <w:tcPr>
            <w:tcW w:w="1025" w:type="dxa"/>
            <w:vAlign w:val="center"/>
          </w:tcPr>
          <w:p>
            <w:pPr>
              <w:adjustRightInd w:val="0"/>
              <w:snapToGrid w:val="0"/>
              <w:jc w:val="center"/>
              <w:rPr>
                <w:rFonts w:hint="default" w:ascii="Times New Roman" w:hAnsi="Times New Roman" w:eastAsia="仿宋_GB2312" w:cs="Times New Roman"/>
                <w:sz w:val="22"/>
                <w:lang w:val="en-US" w:eastAsia="zh-CN"/>
              </w:rPr>
            </w:pPr>
            <w:r>
              <w:rPr>
                <w:rFonts w:hint="default" w:ascii="Times New Roman" w:hAnsi="Times New Roman" w:eastAsia="仿宋_GB2312"/>
                <w:sz w:val="22"/>
                <w:lang w:val="en-US" w:eastAsia="zh-CN"/>
              </w:rPr>
              <w:t>+1</w:t>
            </w:r>
            <w:r>
              <w:rPr>
                <w:rFonts w:hint="default" w:ascii="Times New Roman" w:hAnsi="Times New Roman" w:eastAsia="仿宋_GB2312" w:cs="Times New Roman"/>
                <w:sz w:val="22"/>
                <w:lang w:val="en-US" w:eastAsia="zh-CN"/>
              </w:rPr>
              <w:t>~</w:t>
            </w:r>
            <w:r>
              <w:rPr>
                <w:rFonts w:hint="default" w:ascii="Times New Roman" w:hAnsi="Times New Roman" w:eastAsia="仿宋_GB2312"/>
                <w:sz w:val="22"/>
                <w:lang w:val="en-US" w:eastAsia="zh-CN"/>
              </w:rPr>
              <w:t>2</w:t>
            </w:r>
          </w:p>
        </w:tc>
        <w:tc>
          <w:tcPr>
            <w:tcW w:w="1331" w:type="dxa"/>
            <w:vAlign w:val="center"/>
          </w:tcPr>
          <w:p>
            <w:pPr>
              <w:adjustRightInd w:val="0"/>
              <w:snapToGrid w:val="0"/>
              <w:jc w:val="center"/>
              <w:rPr>
                <w:rFonts w:ascii="Times New Roman" w:hAnsi="Times New Roman" w:eastAsia="仿宋_GB2312"/>
                <w:sz w:val="22"/>
              </w:rPr>
            </w:pPr>
          </w:p>
        </w:tc>
        <w:tc>
          <w:tcPr>
            <w:tcW w:w="1753"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079" w:type="dxa"/>
            <w:gridSpan w:val="5"/>
            <w:vAlign w:val="center"/>
          </w:tcPr>
          <w:p>
            <w:pPr>
              <w:adjustRightInd w:val="0"/>
              <w:snapToGrid w:val="0"/>
              <w:jc w:val="center"/>
              <w:rPr>
                <w:rFonts w:hint="eastAsia" w:ascii="Times New Roman" w:hAnsi="Times New Roman" w:eastAsia="仿宋_GB2312"/>
                <w:sz w:val="24"/>
              </w:rPr>
            </w:pPr>
            <w:r>
              <w:rPr>
                <w:rFonts w:hint="eastAsia" w:ascii="Times New Roman" w:hAnsi="Times New Roman" w:eastAsia="仿宋_GB2312"/>
                <w:b/>
                <w:bCs/>
                <w:sz w:val="24"/>
              </w:rPr>
              <w:t>管理指标自评总得分</w:t>
            </w:r>
          </w:p>
        </w:tc>
        <w:tc>
          <w:tcPr>
            <w:tcW w:w="3084" w:type="dxa"/>
            <w:gridSpan w:val="2"/>
            <w:vAlign w:val="center"/>
          </w:tcPr>
          <w:p>
            <w:pPr>
              <w:adjustRightInd w:val="0"/>
              <w:snapToGrid w:val="0"/>
              <w:jc w:val="center"/>
              <w:rPr>
                <w:rFonts w:ascii="Times New Roman" w:hAnsi="Times New Roman" w:eastAsia="仿宋_GB2312"/>
                <w:sz w:val="24"/>
              </w:rPr>
            </w:pPr>
          </w:p>
        </w:tc>
      </w:tr>
    </w:tbl>
    <w:p>
      <w:pPr>
        <w:adjustRightInd w:val="0"/>
        <w:snapToGrid w:val="0"/>
        <w:jc w:val="left"/>
        <w:rPr>
          <w:rFonts w:ascii="Times New Roman" w:hAnsi="Times New Roman" w:eastAsia="仿宋_GB2312"/>
          <w:bCs/>
          <w:sz w:val="24"/>
          <w:szCs w:val="24"/>
        </w:rPr>
      </w:pPr>
    </w:p>
    <w:p>
      <w:pPr>
        <w:adjustRightInd w:val="0"/>
        <w:snapToGrid w:val="0"/>
        <w:rPr>
          <w:rFonts w:ascii="Times New Roman" w:hAnsi="Times New Roman" w:eastAsia="仿宋_GB2312"/>
          <w:bCs/>
          <w:sz w:val="24"/>
          <w:szCs w:val="24"/>
        </w:rPr>
      </w:pPr>
      <w:r>
        <w:rPr>
          <w:rFonts w:ascii="Times New Roman" w:hAnsi="Times New Roman" w:eastAsia="仿宋_GB2312"/>
          <w:bCs/>
          <w:sz w:val="24"/>
          <w:szCs w:val="24"/>
        </w:rPr>
        <w:t>注：</w:t>
      </w:r>
      <w:r>
        <w:rPr>
          <w:rFonts w:hint="eastAsia" w:eastAsia="仿宋_GB2312"/>
          <w:bCs/>
          <w:sz w:val="24"/>
          <w:szCs w:val="24"/>
          <w:lang w:val="en-US" w:eastAsia="zh-CN"/>
        </w:rPr>
        <w:t>1.</w:t>
      </w:r>
      <w:r>
        <w:rPr>
          <w:rFonts w:ascii="Times New Roman" w:hAnsi="Times New Roman" w:eastAsia="仿宋_GB2312"/>
          <w:bCs/>
          <w:sz w:val="24"/>
          <w:szCs w:val="24"/>
        </w:rPr>
        <w:t>自评打分</w:t>
      </w:r>
      <w:r>
        <w:rPr>
          <w:rFonts w:hint="eastAsia" w:eastAsia="仿宋_GB2312"/>
          <w:bCs/>
          <w:sz w:val="24"/>
          <w:szCs w:val="24"/>
          <w:lang w:eastAsia="zh-CN"/>
        </w:rPr>
        <w:t>说明</w:t>
      </w:r>
      <w:r>
        <w:rPr>
          <w:rFonts w:ascii="Times New Roman" w:hAnsi="Times New Roman" w:eastAsia="仿宋_GB2312"/>
          <w:bCs/>
          <w:sz w:val="24"/>
          <w:szCs w:val="24"/>
        </w:rPr>
        <w:t>：</w:t>
      </w:r>
    </w:p>
    <w:p>
      <w:pPr>
        <w:numPr>
          <w:ilvl w:val="0"/>
          <w:numId w:val="0"/>
        </w:numPr>
        <w:adjustRightInd w:val="0"/>
        <w:snapToGrid w:val="0"/>
        <w:ind w:firstLine="480" w:firstLineChars="200"/>
        <w:rPr>
          <w:rFonts w:ascii="Times New Roman" w:hAnsi="Times New Roman" w:eastAsia="仿宋_GB2312"/>
          <w:bCs/>
          <w:sz w:val="24"/>
          <w:szCs w:val="24"/>
        </w:rPr>
      </w:pPr>
      <w:r>
        <w:rPr>
          <w:rFonts w:hint="eastAsia" w:ascii="仿宋_GB2312" w:hAnsi="仿宋_GB2312" w:eastAsia="仿宋_GB2312" w:cs="仿宋_GB2312"/>
          <w:bCs/>
          <w:sz w:val="24"/>
          <w:szCs w:val="24"/>
        </w:rPr>
        <w:t>①</w:t>
      </w:r>
      <w:r>
        <w:rPr>
          <w:rFonts w:ascii="Times New Roman" w:hAnsi="Times New Roman" w:eastAsia="仿宋_GB2312"/>
          <w:bCs/>
          <w:sz w:val="24"/>
          <w:szCs w:val="24"/>
        </w:rPr>
        <w:t>第</w:t>
      </w:r>
      <w:r>
        <w:rPr>
          <w:rFonts w:hint="eastAsia" w:eastAsia="仿宋_GB2312"/>
          <w:bCs/>
          <w:sz w:val="24"/>
          <w:szCs w:val="24"/>
          <w:lang w:val="en-US" w:eastAsia="zh-CN"/>
        </w:rPr>
        <w:t>8</w:t>
      </w:r>
      <w:r>
        <w:rPr>
          <w:rFonts w:ascii="Times New Roman" w:hAnsi="Times New Roman" w:eastAsia="仿宋_GB2312"/>
          <w:bCs/>
          <w:sz w:val="24"/>
          <w:szCs w:val="24"/>
        </w:rPr>
        <w:t>项是扣分项，符合该条件扣3分，不符合不扣分</w:t>
      </w:r>
      <w:r>
        <w:rPr>
          <w:rFonts w:hint="eastAsia" w:ascii="Times New Roman" w:hAnsi="Times New Roman" w:eastAsia="仿宋_GB2312"/>
          <w:bCs/>
          <w:sz w:val="24"/>
          <w:szCs w:val="24"/>
        </w:rPr>
        <w:t>；</w:t>
      </w:r>
    </w:p>
    <w:p>
      <w:pPr>
        <w:numPr>
          <w:ilvl w:val="0"/>
          <w:numId w:val="0"/>
        </w:numPr>
        <w:adjustRightInd w:val="0"/>
        <w:snapToGrid w:val="0"/>
        <w:ind w:firstLine="480" w:firstLineChars="200"/>
        <w:rPr>
          <w:rFonts w:ascii="Times New Roman" w:hAnsi="Times New Roman" w:eastAsia="仿宋_GB2312"/>
          <w:bCs/>
          <w:sz w:val="24"/>
          <w:szCs w:val="24"/>
        </w:rPr>
      </w:pPr>
      <w:r>
        <w:rPr>
          <w:rFonts w:hint="eastAsia" w:ascii="仿宋_GB2312" w:hAnsi="仿宋_GB2312" w:eastAsia="仿宋_GB2312" w:cs="仿宋_GB2312"/>
          <w:bCs/>
          <w:sz w:val="24"/>
          <w:szCs w:val="24"/>
        </w:rPr>
        <w:t>②</w:t>
      </w:r>
      <w:r>
        <w:rPr>
          <w:rFonts w:ascii="Times New Roman" w:hAnsi="Times New Roman" w:eastAsia="仿宋_GB2312"/>
          <w:bCs/>
          <w:sz w:val="24"/>
          <w:szCs w:val="24"/>
        </w:rPr>
        <w:t>第</w:t>
      </w:r>
      <w:r>
        <w:rPr>
          <w:rFonts w:hint="eastAsia" w:eastAsia="仿宋_GB2312"/>
          <w:bCs/>
          <w:sz w:val="24"/>
          <w:szCs w:val="24"/>
          <w:lang w:val="en-US" w:eastAsia="zh-CN"/>
        </w:rPr>
        <w:t>9</w:t>
      </w:r>
      <w:r>
        <w:rPr>
          <w:rFonts w:ascii="Times New Roman" w:hAnsi="Times New Roman" w:eastAsia="仿宋_GB2312"/>
          <w:bCs/>
          <w:sz w:val="24"/>
          <w:szCs w:val="24"/>
        </w:rPr>
        <w:t>项是加分项，符合该条件可</w:t>
      </w:r>
      <w:r>
        <w:rPr>
          <w:rFonts w:hint="eastAsia" w:eastAsia="仿宋_GB2312"/>
          <w:bCs/>
          <w:sz w:val="24"/>
          <w:szCs w:val="24"/>
          <w:lang w:eastAsia="zh-CN"/>
        </w:rPr>
        <w:t>另</w:t>
      </w:r>
      <w:r>
        <w:rPr>
          <w:rFonts w:ascii="Times New Roman" w:hAnsi="Times New Roman" w:eastAsia="仿宋_GB2312"/>
          <w:bCs/>
          <w:sz w:val="24"/>
          <w:szCs w:val="24"/>
        </w:rPr>
        <w:t>加分，不符合不加分。</w:t>
      </w:r>
    </w:p>
    <w:p>
      <w:pPr>
        <w:adjustRightInd w:val="0"/>
        <w:snapToGrid w:val="0"/>
        <w:ind w:firstLine="480" w:firstLineChars="200"/>
        <w:jc w:val="left"/>
        <w:rPr>
          <w:rFonts w:ascii="Times New Roman" w:hAnsi="Times New Roman" w:eastAsia="仿宋_GB2312"/>
          <w:bCs/>
          <w:sz w:val="24"/>
          <w:szCs w:val="24"/>
        </w:rPr>
      </w:pPr>
      <w:r>
        <w:rPr>
          <w:rFonts w:hint="eastAsia" w:eastAsia="仿宋_GB2312"/>
          <w:bCs/>
          <w:sz w:val="24"/>
          <w:szCs w:val="24"/>
          <w:lang w:val="en-US" w:eastAsia="zh-CN"/>
        </w:rPr>
        <w:t>2.</w:t>
      </w:r>
      <w:r>
        <w:rPr>
          <w:rFonts w:hint="eastAsia" w:ascii="Times New Roman" w:hAnsi="Times New Roman" w:eastAsia="仿宋_GB2312"/>
          <w:bCs/>
          <w:sz w:val="24"/>
          <w:szCs w:val="24"/>
        </w:rPr>
        <w:t>证明材料索引</w:t>
      </w:r>
      <w:r>
        <w:rPr>
          <w:rFonts w:ascii="Times New Roman" w:hAnsi="Times New Roman" w:eastAsia="仿宋_GB2312"/>
          <w:bCs/>
          <w:sz w:val="24"/>
          <w:szCs w:val="24"/>
        </w:rPr>
        <w:t>：附上相关文件、记录等证明自评得分的材料索引。</w:t>
      </w:r>
    </w:p>
    <w:p>
      <w:pPr>
        <w:spacing w:line="360" w:lineRule="auto"/>
        <w:ind w:firstLine="562" w:firstLineChars="200"/>
        <w:textAlignment w:val="baseline"/>
        <w:rPr>
          <w:rFonts w:hint="eastAsia" w:ascii="仿宋_GB2312" w:hAnsi="仿宋_GB2312" w:eastAsia="仿宋_GB2312" w:cs="仿宋_GB2312"/>
          <w:b/>
          <w:color w:val="000000"/>
          <w:sz w:val="28"/>
          <w:szCs w:val="28"/>
        </w:rPr>
        <w:sectPr>
          <w:headerReference r:id="rId9" w:type="default"/>
          <w:pgSz w:w="16838" w:h="11906" w:orient="landscape"/>
          <w:pgMar w:top="1800" w:right="1440" w:bottom="1800" w:left="1440" w:header="851" w:footer="992" w:gutter="0"/>
          <w:cols w:space="720" w:num="1"/>
          <w:docGrid w:type="lines" w:linePitch="312" w:charSpace="0"/>
        </w:sectPr>
      </w:pPr>
    </w:p>
    <w:p>
      <w:pPr>
        <w:spacing w:line="360" w:lineRule="auto"/>
        <w:textAlignment w:val="baseline"/>
        <w:rPr>
          <w:rFonts w:hint="eastAsia" w:ascii="黑体" w:hAnsi="黑体" w:eastAsia="黑体" w:cs="黑体"/>
          <w:b/>
          <w:color w:val="000000"/>
          <w:sz w:val="28"/>
          <w:szCs w:val="28"/>
        </w:rPr>
      </w:pPr>
      <w:r>
        <w:rPr>
          <w:rFonts w:hint="eastAsia" w:ascii="黑体" w:hAnsi="黑体" w:eastAsia="黑体" w:cs="黑体"/>
          <w:color w:val="000000"/>
          <w:sz w:val="32"/>
          <w:szCs w:val="32"/>
        </w:rPr>
        <w:t>附表3</w:t>
      </w:r>
    </w:p>
    <w:p>
      <w:pPr>
        <w:spacing w:before="156" w:beforeLines="50" w:after="156" w:afterLines="50" w:line="360" w:lineRule="auto"/>
        <w:jc w:val="center"/>
        <w:textAlignment w:val="baseline"/>
        <w:rPr>
          <w:rFonts w:hint="eastAsia" w:ascii="黑体" w:hAnsi="黑体" w:eastAsia="黑体" w:cs="黑体"/>
          <w:bCs/>
          <w:color w:val="000000"/>
          <w:sz w:val="36"/>
          <w:szCs w:val="36"/>
        </w:rPr>
      </w:pPr>
      <w:r>
        <w:rPr>
          <w:rFonts w:hint="eastAsia" w:ascii="黑体" w:hAnsi="黑体" w:eastAsia="黑体" w:cs="黑体"/>
          <w:bCs/>
          <w:color w:val="000000"/>
          <w:sz w:val="36"/>
          <w:szCs w:val="36"/>
        </w:rPr>
        <w:t>技术指标自评表</w:t>
      </w:r>
    </w:p>
    <w:tbl>
      <w:tblPr>
        <w:tblStyle w:val="19"/>
        <w:tblW w:w="14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1460"/>
        <w:gridCol w:w="1380"/>
        <w:gridCol w:w="1280"/>
        <w:gridCol w:w="4740"/>
        <w:gridCol w:w="1260"/>
        <w:gridCol w:w="1300"/>
        <w:gridCol w:w="1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tblHeader/>
          <w:jc w:val="center"/>
        </w:trPr>
        <w:tc>
          <w:tcPr>
            <w:tcW w:w="863" w:type="dxa"/>
            <w:vAlign w:val="center"/>
          </w:tcPr>
          <w:p>
            <w:pPr>
              <w:adjustRightInd w:val="0"/>
              <w:snapToGrid w:val="0"/>
              <w:jc w:val="center"/>
              <w:rPr>
                <w:rFonts w:ascii="Times New Roman" w:hAnsi="Times New Roman" w:eastAsia="仿宋_GB2312"/>
                <w:b w:val="0"/>
                <w:bCs w:val="0"/>
                <w:sz w:val="24"/>
              </w:rPr>
            </w:pPr>
            <w:r>
              <w:rPr>
                <w:rFonts w:ascii="Times New Roman" w:hAnsi="Times New Roman" w:eastAsia="仿宋_GB2312"/>
                <w:b w:val="0"/>
                <w:bCs w:val="0"/>
                <w:sz w:val="24"/>
              </w:rPr>
              <w:t>序号</w:t>
            </w:r>
          </w:p>
        </w:tc>
        <w:tc>
          <w:tcPr>
            <w:tcW w:w="1460" w:type="dxa"/>
            <w:vAlign w:val="center"/>
          </w:tcPr>
          <w:p>
            <w:pPr>
              <w:adjustRightInd w:val="0"/>
              <w:snapToGrid w:val="0"/>
              <w:jc w:val="center"/>
              <w:rPr>
                <w:rFonts w:ascii="Times New Roman" w:hAnsi="Times New Roman" w:eastAsia="仿宋_GB2312"/>
                <w:b w:val="0"/>
                <w:bCs w:val="0"/>
                <w:sz w:val="24"/>
              </w:rPr>
            </w:pPr>
            <w:r>
              <w:rPr>
                <w:rFonts w:ascii="Times New Roman" w:hAnsi="Times New Roman" w:eastAsia="仿宋_GB2312"/>
                <w:b w:val="0"/>
                <w:bCs w:val="0"/>
                <w:sz w:val="24"/>
              </w:rPr>
              <w:t>技术内容</w:t>
            </w:r>
          </w:p>
        </w:tc>
        <w:tc>
          <w:tcPr>
            <w:tcW w:w="1380" w:type="dxa"/>
            <w:vAlign w:val="center"/>
          </w:tcPr>
          <w:p>
            <w:pPr>
              <w:adjustRightInd w:val="0"/>
              <w:snapToGrid w:val="0"/>
              <w:jc w:val="center"/>
              <w:rPr>
                <w:rFonts w:ascii="Times New Roman" w:hAnsi="Times New Roman" w:eastAsia="仿宋_GB2312"/>
                <w:b w:val="0"/>
                <w:bCs w:val="0"/>
                <w:sz w:val="24"/>
              </w:rPr>
            </w:pPr>
            <w:r>
              <w:rPr>
                <w:rFonts w:ascii="Times New Roman" w:hAnsi="Times New Roman" w:eastAsia="仿宋_GB2312"/>
                <w:b w:val="0"/>
                <w:bCs w:val="0"/>
                <w:sz w:val="24"/>
              </w:rPr>
              <w:t>技术指标</w:t>
            </w:r>
          </w:p>
        </w:tc>
        <w:tc>
          <w:tcPr>
            <w:tcW w:w="1280" w:type="dxa"/>
            <w:vAlign w:val="center"/>
          </w:tcPr>
          <w:p>
            <w:pPr>
              <w:adjustRightInd w:val="0"/>
              <w:snapToGrid w:val="0"/>
              <w:jc w:val="center"/>
              <w:rPr>
                <w:rFonts w:hint="eastAsia" w:ascii="Times New Roman" w:hAnsi="Times New Roman" w:eastAsia="仿宋_GB2312"/>
                <w:b w:val="0"/>
                <w:bCs w:val="0"/>
                <w:sz w:val="24"/>
                <w:lang w:eastAsia="zh-CN"/>
              </w:rPr>
            </w:pPr>
            <w:r>
              <w:rPr>
                <w:rFonts w:hint="eastAsia" w:eastAsia="仿宋_GB2312"/>
                <w:b w:val="0"/>
                <w:bCs w:val="0"/>
                <w:sz w:val="24"/>
                <w:lang w:eastAsia="zh-CN"/>
              </w:rPr>
              <w:t>评价标准</w:t>
            </w:r>
          </w:p>
        </w:tc>
        <w:tc>
          <w:tcPr>
            <w:tcW w:w="4740" w:type="dxa"/>
            <w:vAlign w:val="center"/>
          </w:tcPr>
          <w:p>
            <w:pPr>
              <w:adjustRightInd w:val="0"/>
              <w:snapToGrid w:val="0"/>
              <w:jc w:val="center"/>
              <w:rPr>
                <w:rFonts w:hint="eastAsia" w:eastAsia="仿宋_GB2312"/>
                <w:b w:val="0"/>
                <w:bCs w:val="0"/>
                <w:sz w:val="24"/>
                <w:lang w:eastAsia="zh-CN"/>
              </w:rPr>
            </w:pPr>
            <w:r>
              <w:rPr>
                <w:rFonts w:hint="eastAsia" w:eastAsia="仿宋_GB2312"/>
                <w:b w:val="0"/>
                <w:bCs w:val="0"/>
                <w:sz w:val="24"/>
                <w:lang w:eastAsia="zh-CN"/>
              </w:rPr>
              <w:t>评分细则</w:t>
            </w:r>
          </w:p>
        </w:tc>
        <w:tc>
          <w:tcPr>
            <w:tcW w:w="1260" w:type="dxa"/>
            <w:vAlign w:val="center"/>
          </w:tcPr>
          <w:p>
            <w:pPr>
              <w:adjustRightInd w:val="0"/>
              <w:snapToGrid w:val="0"/>
              <w:jc w:val="center"/>
              <w:rPr>
                <w:rFonts w:hint="eastAsia" w:ascii="Times New Roman" w:hAnsi="Times New Roman" w:eastAsia="仿宋_GB2312"/>
                <w:b w:val="0"/>
                <w:bCs w:val="0"/>
                <w:sz w:val="24"/>
                <w:lang w:eastAsia="zh-CN"/>
              </w:rPr>
            </w:pPr>
            <w:r>
              <w:rPr>
                <w:rFonts w:ascii="Times New Roman" w:hAnsi="Times New Roman" w:eastAsia="仿宋_GB2312"/>
                <w:b w:val="0"/>
                <w:bCs w:val="0"/>
                <w:sz w:val="24"/>
              </w:rPr>
              <w:t>总分</w:t>
            </w:r>
          </w:p>
        </w:tc>
        <w:tc>
          <w:tcPr>
            <w:tcW w:w="1300" w:type="dxa"/>
            <w:vAlign w:val="center"/>
          </w:tcPr>
          <w:p>
            <w:pPr>
              <w:adjustRightInd w:val="0"/>
              <w:snapToGrid w:val="0"/>
              <w:jc w:val="center"/>
              <w:rPr>
                <w:rFonts w:hint="eastAsia" w:ascii="Times New Roman" w:hAnsi="Times New Roman" w:eastAsia="仿宋_GB2312"/>
                <w:b w:val="0"/>
                <w:bCs w:val="0"/>
                <w:sz w:val="24"/>
                <w:lang w:eastAsia="zh-CN"/>
              </w:rPr>
            </w:pPr>
            <w:r>
              <w:rPr>
                <w:rFonts w:hint="eastAsia" w:ascii="Times New Roman" w:hAnsi="Times New Roman" w:eastAsia="仿宋_GB2312"/>
                <w:b w:val="0"/>
                <w:bCs w:val="0"/>
                <w:sz w:val="24"/>
                <w:lang w:eastAsia="zh-CN"/>
              </w:rPr>
              <w:t>自评</w:t>
            </w:r>
            <w:r>
              <w:rPr>
                <w:rFonts w:hint="eastAsia" w:eastAsia="仿宋_GB2312"/>
                <w:b w:val="0"/>
                <w:bCs w:val="0"/>
                <w:sz w:val="24"/>
                <w:lang w:eastAsia="zh-CN"/>
              </w:rPr>
              <w:t>得分</w:t>
            </w:r>
          </w:p>
        </w:tc>
        <w:tc>
          <w:tcPr>
            <w:tcW w:w="1880" w:type="dxa"/>
            <w:vAlign w:val="center"/>
          </w:tcPr>
          <w:p>
            <w:pPr>
              <w:adjustRightInd w:val="0"/>
              <w:snapToGrid w:val="0"/>
              <w:jc w:val="center"/>
              <w:rPr>
                <w:rFonts w:hint="eastAsia" w:ascii="Times New Roman" w:hAnsi="Times New Roman" w:eastAsia="仿宋_GB2312"/>
                <w:b w:val="0"/>
                <w:bCs w:val="0"/>
                <w:sz w:val="24"/>
              </w:rPr>
            </w:pPr>
            <w:r>
              <w:rPr>
                <w:rFonts w:hint="eastAsia" w:ascii="Times New Roman" w:hAnsi="Times New Roman" w:eastAsia="仿宋_GB2312"/>
                <w:b w:val="0"/>
                <w:bCs w:val="0"/>
                <w:sz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7" w:hRule="atLeast"/>
          <w:jc w:val="center"/>
        </w:trPr>
        <w:tc>
          <w:tcPr>
            <w:tcW w:w="863" w:type="dxa"/>
            <w:vAlign w:val="center"/>
          </w:tcPr>
          <w:p>
            <w:pPr>
              <w:adjustRightInd w:val="0"/>
              <w:snapToGrid w:val="0"/>
              <w:jc w:val="center"/>
              <w:rPr>
                <w:rFonts w:ascii="Times New Roman" w:hAnsi="Times New Roman" w:eastAsia="仿宋_GB2312"/>
                <w:sz w:val="22"/>
                <w:szCs w:val="22"/>
              </w:rPr>
            </w:pPr>
            <w:r>
              <w:rPr>
                <w:rFonts w:ascii="Times New Roman" w:hAnsi="Times New Roman" w:eastAsia="仿宋_GB2312"/>
                <w:sz w:val="22"/>
                <w:szCs w:val="22"/>
              </w:rPr>
              <w:t>1</w:t>
            </w:r>
          </w:p>
        </w:tc>
        <w:tc>
          <w:tcPr>
            <w:tcW w:w="1460" w:type="dxa"/>
            <w:vAlign w:val="center"/>
          </w:tcPr>
          <w:p>
            <w:pPr>
              <w:adjustRightInd w:val="0"/>
              <w:snapToGrid w:val="0"/>
              <w:jc w:val="center"/>
              <w:rPr>
                <w:rFonts w:hint="eastAsia" w:ascii="Times New Roman" w:hAnsi="Times New Roman" w:eastAsia="仿宋_GB2312"/>
                <w:sz w:val="22"/>
                <w:szCs w:val="22"/>
                <w:lang w:eastAsia="zh-CN"/>
              </w:rPr>
            </w:pPr>
            <w:r>
              <w:rPr>
                <w:rFonts w:hint="eastAsia" w:eastAsia="仿宋_GB2312"/>
                <w:sz w:val="22"/>
                <w:szCs w:val="22"/>
                <w:lang w:eastAsia="zh-CN"/>
              </w:rPr>
              <w:t>用水总量</w:t>
            </w:r>
          </w:p>
        </w:tc>
        <w:tc>
          <w:tcPr>
            <w:tcW w:w="13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计划用水覆盖率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eastAsia="zh-CN"/>
              </w:rPr>
              <w:t>≥</w:t>
            </w:r>
            <w:r>
              <w:rPr>
                <w:rFonts w:hint="eastAsia" w:eastAsia="仿宋_GB2312"/>
                <w:sz w:val="22"/>
                <w:lang w:val="en-US" w:eastAsia="zh-CN"/>
              </w:rPr>
              <w:t>95%</w:t>
            </w:r>
          </w:p>
        </w:tc>
        <w:tc>
          <w:tcPr>
            <w:tcW w:w="4740" w:type="dxa"/>
            <w:vAlign w:val="center"/>
          </w:tcPr>
          <w:p>
            <w:pPr>
              <w:adjustRightInd w:val="0"/>
              <w:snapToGrid w:val="0"/>
              <w:jc w:val="left"/>
              <w:rPr>
                <w:rFonts w:hint="default" w:ascii="Times New Roman" w:hAnsi="Times New Roman" w:eastAsia="仿宋_GB2312"/>
                <w:sz w:val="22"/>
                <w:lang w:val="en-US" w:eastAsia="zh-CN"/>
              </w:rPr>
            </w:pPr>
            <w:r>
              <w:rPr>
                <w:rFonts w:hint="eastAsia" w:eastAsia="仿宋_GB2312"/>
                <w:sz w:val="22"/>
                <w:lang w:eastAsia="zh-CN"/>
              </w:rPr>
              <w:t>实施计划用水管理，计划用水覆盖率≥</w:t>
            </w:r>
            <w:r>
              <w:rPr>
                <w:rFonts w:hint="eastAsia" w:eastAsia="仿宋_GB2312"/>
                <w:sz w:val="22"/>
                <w:lang w:val="en-US" w:eastAsia="zh-CN"/>
              </w:rPr>
              <w:t>95%，得10分；95%≤</w:t>
            </w:r>
            <w:r>
              <w:rPr>
                <w:rFonts w:hint="eastAsia" w:eastAsia="仿宋_GB2312"/>
                <w:sz w:val="22"/>
                <w:lang w:eastAsia="zh-CN"/>
              </w:rPr>
              <w:t>覆盖率</w:t>
            </w:r>
            <w:r>
              <w:rPr>
                <w:rFonts w:hint="eastAsia" w:eastAsia="仿宋_GB2312"/>
                <w:sz w:val="22"/>
                <w:lang w:val="en-US" w:eastAsia="zh-CN"/>
              </w:rPr>
              <w:t>＜90%，得3分；</w:t>
            </w:r>
            <w:r>
              <w:rPr>
                <w:rFonts w:hint="eastAsia" w:eastAsia="仿宋_GB2312"/>
                <w:sz w:val="22"/>
                <w:lang w:eastAsia="zh-CN"/>
              </w:rPr>
              <w:t>覆盖率</w:t>
            </w:r>
            <w:r>
              <w:rPr>
                <w:rFonts w:hint="eastAsia" w:eastAsia="仿宋_GB2312"/>
                <w:sz w:val="22"/>
                <w:lang w:val="en-US" w:eastAsia="zh-CN"/>
              </w:rPr>
              <w:t>＜85%，不得分。</w:t>
            </w:r>
          </w:p>
        </w:tc>
        <w:tc>
          <w:tcPr>
            <w:tcW w:w="1260" w:type="dxa"/>
            <w:vAlign w:val="center"/>
          </w:tcPr>
          <w:p>
            <w:pPr>
              <w:adjustRightInd w:val="0"/>
              <w:snapToGrid w:val="0"/>
              <w:jc w:val="center"/>
              <w:rPr>
                <w:rFonts w:hint="default" w:ascii="Times New Roman" w:hAnsi="Times New Roman" w:eastAsia="仿宋_GB2312"/>
                <w:sz w:val="22"/>
                <w:szCs w:val="22"/>
                <w:lang w:val="en-US" w:eastAsia="zh-CN"/>
              </w:rPr>
            </w:pPr>
            <w:r>
              <w:rPr>
                <w:rFonts w:hint="eastAsia" w:eastAsia="仿宋_GB2312"/>
                <w:sz w:val="22"/>
                <w:szCs w:val="22"/>
                <w:lang w:val="en-US" w:eastAsia="zh-CN"/>
              </w:rPr>
              <w:t>10</w:t>
            </w:r>
          </w:p>
        </w:tc>
        <w:tc>
          <w:tcPr>
            <w:tcW w:w="1300" w:type="dxa"/>
            <w:vAlign w:val="center"/>
          </w:tcPr>
          <w:p>
            <w:pPr>
              <w:adjustRightInd w:val="0"/>
              <w:snapToGrid w:val="0"/>
              <w:jc w:val="center"/>
              <w:rPr>
                <w:rFonts w:ascii="Times New Roman" w:hAnsi="Times New Roman" w:eastAsia="仿宋_GB2312"/>
                <w:sz w:val="22"/>
                <w:szCs w:val="22"/>
              </w:rPr>
            </w:pPr>
          </w:p>
        </w:tc>
        <w:tc>
          <w:tcPr>
            <w:tcW w:w="1880" w:type="dxa"/>
            <w:vAlign w:val="center"/>
          </w:tcPr>
          <w:p>
            <w:pPr>
              <w:adjustRightInd w:val="0"/>
              <w:snapToGrid w:val="0"/>
              <w:jc w:val="center"/>
              <w:rPr>
                <w:rFonts w:ascii="Times New Roman" w:hAnsi="Times New Roman"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7" w:hRule="atLeast"/>
          <w:jc w:val="center"/>
        </w:trPr>
        <w:tc>
          <w:tcPr>
            <w:tcW w:w="863" w:type="dxa"/>
            <w:vMerge w:val="restart"/>
            <w:vAlign w:val="center"/>
          </w:tcPr>
          <w:p>
            <w:pPr>
              <w:adjustRightInd w:val="0"/>
              <w:snapToGrid w:val="0"/>
              <w:jc w:val="center"/>
              <w:rPr>
                <w:rFonts w:ascii="Times New Roman" w:hAnsi="Times New Roman" w:eastAsia="仿宋_GB2312"/>
                <w:sz w:val="22"/>
              </w:rPr>
            </w:pPr>
            <w:r>
              <w:rPr>
                <w:rFonts w:ascii="Times New Roman" w:hAnsi="Times New Roman" w:eastAsia="仿宋_GB2312"/>
                <w:sz w:val="22"/>
              </w:rPr>
              <w:t>2</w:t>
            </w:r>
          </w:p>
        </w:tc>
        <w:tc>
          <w:tcPr>
            <w:tcW w:w="1460" w:type="dxa"/>
            <w:vMerge w:val="restart"/>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用水效率</w:t>
            </w:r>
          </w:p>
        </w:tc>
        <w:tc>
          <w:tcPr>
            <w:tcW w:w="13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单位产品取水量</w:t>
            </w:r>
          </w:p>
        </w:tc>
        <w:tc>
          <w:tcPr>
            <w:tcW w:w="12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达到定额要求</w:t>
            </w:r>
          </w:p>
        </w:tc>
        <w:tc>
          <w:tcPr>
            <w:tcW w:w="4740" w:type="dxa"/>
            <w:vAlign w:val="center"/>
          </w:tcPr>
          <w:p>
            <w:pPr>
              <w:adjustRightInd w:val="0"/>
              <w:snapToGrid w:val="0"/>
              <w:jc w:val="left"/>
              <w:rPr>
                <w:rFonts w:hint="default" w:ascii="Times New Roman" w:hAnsi="Times New Roman" w:eastAsia="仿宋_GB2312"/>
                <w:sz w:val="22"/>
                <w:lang w:val="en-US" w:eastAsia="zh-CN"/>
              </w:rPr>
            </w:pPr>
            <w:r>
              <w:rPr>
                <w:rFonts w:hint="eastAsia" w:eastAsia="仿宋_GB2312"/>
                <w:sz w:val="22"/>
                <w:lang w:eastAsia="zh-CN"/>
              </w:rPr>
              <w:t>工业用水量排名前三位的行业中所有的工业企业单位产品取水量都达到定额通用值，得</w:t>
            </w:r>
            <w:r>
              <w:rPr>
                <w:rFonts w:hint="eastAsia" w:eastAsia="仿宋_GB2312"/>
                <w:sz w:val="22"/>
                <w:lang w:val="en-US" w:eastAsia="zh-CN"/>
              </w:rPr>
              <w:t>12分；达到定额先进值的工业企业数量占比大于20%，得15分。</w:t>
            </w:r>
          </w:p>
        </w:tc>
        <w:tc>
          <w:tcPr>
            <w:tcW w:w="1260"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15</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7" w:hRule="atLeast"/>
          <w:jc w:val="center"/>
        </w:trPr>
        <w:tc>
          <w:tcPr>
            <w:tcW w:w="863" w:type="dxa"/>
            <w:vMerge w:val="continue"/>
            <w:vAlign w:val="center"/>
          </w:tcPr>
          <w:p>
            <w:pPr>
              <w:adjustRightInd w:val="0"/>
              <w:snapToGrid w:val="0"/>
              <w:jc w:val="center"/>
              <w:rPr>
                <w:rFonts w:ascii="Times New Roman" w:hAnsi="Times New Roman" w:eastAsia="仿宋_GB2312"/>
                <w:sz w:val="22"/>
              </w:rPr>
            </w:pPr>
          </w:p>
        </w:tc>
        <w:tc>
          <w:tcPr>
            <w:tcW w:w="1460" w:type="dxa"/>
            <w:vMerge w:val="continue"/>
            <w:vAlign w:val="center"/>
          </w:tcPr>
          <w:p>
            <w:pPr>
              <w:adjustRightInd w:val="0"/>
              <w:snapToGrid w:val="0"/>
              <w:jc w:val="center"/>
              <w:rPr>
                <w:rFonts w:hint="eastAsia" w:eastAsia="仿宋_GB2312"/>
                <w:sz w:val="22"/>
                <w:lang w:eastAsia="zh-CN"/>
              </w:rPr>
            </w:pP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工业用水重复利用率</w:t>
            </w:r>
          </w:p>
        </w:tc>
        <w:tc>
          <w:tcPr>
            <w:tcW w:w="12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达到行业要求的国家或地方相关标准</w:t>
            </w:r>
          </w:p>
        </w:tc>
        <w:tc>
          <w:tcPr>
            <w:tcW w:w="4740" w:type="dxa"/>
            <w:vAlign w:val="center"/>
          </w:tcPr>
          <w:p>
            <w:pPr>
              <w:adjustRightInd w:val="0"/>
              <w:snapToGrid w:val="0"/>
              <w:jc w:val="left"/>
              <w:rPr>
                <w:rFonts w:hint="default" w:eastAsia="仿宋_GB2312"/>
                <w:sz w:val="22"/>
                <w:lang w:val="en-US" w:eastAsia="zh-CN"/>
              </w:rPr>
            </w:pPr>
            <w:r>
              <w:rPr>
                <w:rFonts w:hint="eastAsia" w:eastAsia="仿宋_GB2312"/>
                <w:sz w:val="22"/>
                <w:lang w:eastAsia="zh-CN"/>
              </w:rPr>
              <w:t>园区内所有工业企业达到评价要求得满分，一家企业不达到扣</w:t>
            </w:r>
            <w:r>
              <w:rPr>
                <w:rFonts w:hint="eastAsia" w:eastAsia="仿宋_GB2312"/>
                <w:sz w:val="22"/>
                <w:lang w:val="en-US" w:eastAsia="zh-CN"/>
              </w:rPr>
              <w:t>1分，直至扣完。</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5</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90" w:hRule="atLeast"/>
          <w:jc w:val="center"/>
        </w:trPr>
        <w:tc>
          <w:tcPr>
            <w:tcW w:w="863" w:type="dxa"/>
            <w:vAlign w:val="center"/>
          </w:tcPr>
          <w:p>
            <w:pPr>
              <w:adjustRightInd w:val="0"/>
              <w:snapToGrid w:val="0"/>
              <w:jc w:val="center"/>
              <w:rPr>
                <w:rFonts w:hint="eastAsia" w:ascii="Times New Roman" w:hAnsi="Times New Roman" w:eastAsia="仿宋_GB2312"/>
                <w:sz w:val="22"/>
                <w:lang w:eastAsia="zh-CN"/>
              </w:rPr>
            </w:pPr>
            <w:r>
              <w:rPr>
                <w:rFonts w:hint="eastAsia" w:ascii="Times New Roman" w:hAnsi="Times New Roman" w:eastAsia="仿宋_GB2312"/>
                <w:sz w:val="22"/>
                <w:lang w:val="en-US" w:eastAsia="zh-CN"/>
              </w:rPr>
              <w:t>3</w:t>
            </w:r>
          </w:p>
        </w:tc>
        <w:tc>
          <w:tcPr>
            <w:tcW w:w="146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漏失控制</w:t>
            </w:r>
          </w:p>
        </w:tc>
        <w:tc>
          <w:tcPr>
            <w:tcW w:w="1380" w:type="dxa"/>
            <w:vAlign w:val="center"/>
          </w:tcPr>
          <w:p>
            <w:pPr>
              <w:adjustRightInd w:val="0"/>
              <w:snapToGrid w:val="0"/>
              <w:jc w:val="center"/>
              <w:rPr>
                <w:rFonts w:hint="eastAsia" w:ascii="Times New Roman" w:hAnsi="Times New Roman" w:eastAsia="仿宋_GB2312"/>
                <w:sz w:val="22"/>
                <w:lang w:eastAsia="zh-CN"/>
              </w:rPr>
            </w:pPr>
            <w:r>
              <w:rPr>
                <w:rFonts w:hint="eastAsia" w:eastAsia="仿宋_GB2312"/>
                <w:sz w:val="22"/>
                <w:lang w:eastAsia="zh-CN"/>
              </w:rPr>
              <w:t>供水管网漏损率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ascii="Times New Roman" w:hAnsi="Times New Roman" w:eastAsia="仿宋_GB2312"/>
                <w:sz w:val="22"/>
              </w:rPr>
              <w:t>≤</w:t>
            </w:r>
            <w:r>
              <w:rPr>
                <w:rFonts w:hint="eastAsia" w:eastAsia="仿宋_GB2312"/>
                <w:sz w:val="22"/>
                <w:lang w:val="en-US" w:eastAsia="zh-CN"/>
              </w:rPr>
              <w:t>6%</w:t>
            </w:r>
          </w:p>
        </w:tc>
        <w:tc>
          <w:tcPr>
            <w:tcW w:w="4740" w:type="dxa"/>
            <w:vAlign w:val="center"/>
          </w:tcPr>
          <w:p>
            <w:pPr>
              <w:adjustRightInd w:val="0"/>
              <w:snapToGrid w:val="0"/>
              <w:jc w:val="left"/>
              <w:rPr>
                <w:rFonts w:hint="default" w:ascii="Times New Roman" w:hAnsi="Times New Roman" w:eastAsia="仿宋_GB2312"/>
                <w:sz w:val="22"/>
                <w:lang w:val="en-US" w:eastAsia="zh-CN"/>
              </w:rPr>
            </w:pPr>
            <w:r>
              <w:rPr>
                <w:rFonts w:hint="eastAsia" w:eastAsia="仿宋_GB2312"/>
                <w:sz w:val="22"/>
                <w:lang w:eastAsia="zh-CN"/>
              </w:rPr>
              <w:t>达到评价要求得满分，每高</w:t>
            </w:r>
            <w:r>
              <w:rPr>
                <w:rFonts w:hint="eastAsia" w:eastAsia="仿宋_GB2312"/>
                <w:sz w:val="22"/>
                <w:lang w:val="en-US" w:eastAsia="zh-CN"/>
              </w:rPr>
              <w:t>0.5%扣2分，直至扣完。</w:t>
            </w:r>
          </w:p>
        </w:tc>
        <w:tc>
          <w:tcPr>
            <w:tcW w:w="1260" w:type="dxa"/>
            <w:vAlign w:val="center"/>
          </w:tcPr>
          <w:p>
            <w:pPr>
              <w:adjustRightInd w:val="0"/>
              <w:snapToGrid w:val="0"/>
              <w:jc w:val="center"/>
              <w:rPr>
                <w:rFonts w:hint="eastAsia" w:ascii="Times New Roman" w:hAnsi="Times New Roman" w:eastAsia="仿宋_GB2312"/>
                <w:sz w:val="22"/>
                <w:lang w:val="en-US" w:eastAsia="zh-CN"/>
              </w:rPr>
            </w:pPr>
            <w:r>
              <w:rPr>
                <w:rFonts w:hint="eastAsia" w:eastAsia="仿宋_GB2312"/>
                <w:sz w:val="22"/>
                <w:lang w:val="en-US" w:eastAsia="zh-CN"/>
              </w:rPr>
              <w:t>8</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63" w:type="dxa"/>
            <w:vMerge w:val="restart"/>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4</w:t>
            </w:r>
          </w:p>
        </w:tc>
        <w:tc>
          <w:tcPr>
            <w:tcW w:w="1460" w:type="dxa"/>
            <w:vMerge w:val="restart"/>
            <w:vAlign w:val="center"/>
          </w:tcPr>
          <w:p>
            <w:pPr>
              <w:adjustRightInd w:val="0"/>
              <w:snapToGrid w:val="0"/>
              <w:jc w:val="center"/>
              <w:rPr>
                <w:rFonts w:hint="eastAsia" w:eastAsia="仿宋_GB2312"/>
                <w:sz w:val="22"/>
                <w:lang w:eastAsia="zh-CN"/>
              </w:rPr>
            </w:pPr>
            <w:r>
              <w:rPr>
                <w:rFonts w:hint="eastAsia" w:eastAsia="仿宋_GB2312"/>
                <w:sz w:val="22"/>
                <w:lang w:eastAsia="zh-CN"/>
              </w:rPr>
              <w:t>非常规水源利用</w:t>
            </w: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污水处理率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100%</w:t>
            </w:r>
          </w:p>
        </w:tc>
        <w:tc>
          <w:tcPr>
            <w:tcW w:w="4740" w:type="dxa"/>
            <w:vAlign w:val="center"/>
          </w:tcPr>
          <w:p>
            <w:pPr>
              <w:adjustRightInd w:val="0"/>
              <w:snapToGrid w:val="0"/>
              <w:jc w:val="left"/>
              <w:rPr>
                <w:rFonts w:hint="default" w:eastAsia="仿宋_GB2312"/>
                <w:sz w:val="22"/>
                <w:lang w:val="en-US" w:eastAsia="zh-CN"/>
              </w:rPr>
            </w:pPr>
            <w:r>
              <w:rPr>
                <w:rFonts w:hint="eastAsia" w:eastAsia="仿宋_GB2312"/>
                <w:sz w:val="22"/>
                <w:lang w:eastAsia="zh-CN"/>
              </w:rPr>
              <w:t>园区工业废水及生活污水的处理率达到</w:t>
            </w:r>
            <w:r>
              <w:rPr>
                <w:rFonts w:hint="eastAsia" w:eastAsia="仿宋_GB2312"/>
                <w:sz w:val="22"/>
                <w:lang w:val="en-US" w:eastAsia="zh-CN"/>
              </w:rPr>
              <w:t>100%，得7分；否则不得分。</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7</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7" w:hRule="atLeast"/>
          <w:jc w:val="center"/>
        </w:trPr>
        <w:tc>
          <w:tcPr>
            <w:tcW w:w="863" w:type="dxa"/>
            <w:vMerge w:val="continue"/>
            <w:vAlign w:val="center"/>
          </w:tcPr>
          <w:p>
            <w:pPr>
              <w:adjustRightInd w:val="0"/>
              <w:snapToGrid w:val="0"/>
              <w:jc w:val="center"/>
              <w:rPr>
                <w:rFonts w:hint="eastAsia" w:ascii="Times New Roman" w:hAnsi="Times New Roman" w:eastAsia="仿宋_GB2312"/>
                <w:sz w:val="22"/>
                <w:lang w:val="en-US" w:eastAsia="zh-CN"/>
              </w:rPr>
            </w:pPr>
          </w:p>
        </w:tc>
        <w:tc>
          <w:tcPr>
            <w:tcW w:w="1460" w:type="dxa"/>
            <w:vMerge w:val="continue"/>
            <w:vAlign w:val="center"/>
          </w:tcPr>
          <w:p>
            <w:pPr>
              <w:adjustRightInd w:val="0"/>
              <w:snapToGrid w:val="0"/>
              <w:jc w:val="center"/>
              <w:rPr>
                <w:rFonts w:hint="eastAsia" w:eastAsia="仿宋_GB2312"/>
                <w:sz w:val="22"/>
                <w:lang w:eastAsia="zh-CN"/>
              </w:rPr>
            </w:pP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非常规水源利用率</w:t>
            </w:r>
          </w:p>
        </w:tc>
        <w:tc>
          <w:tcPr>
            <w:tcW w:w="1280" w:type="dxa"/>
            <w:vAlign w:val="center"/>
          </w:tcPr>
          <w:p>
            <w:pPr>
              <w:adjustRightInd w:val="0"/>
              <w:snapToGrid w:val="0"/>
              <w:jc w:val="center"/>
              <w:rPr>
                <w:rFonts w:hint="eastAsia" w:ascii="Times New Roman" w:hAnsi="Times New Roman" w:eastAsia="仿宋_GB2312"/>
                <w:sz w:val="22"/>
                <w:lang w:val="en-US" w:eastAsia="zh-CN"/>
              </w:rPr>
            </w:pPr>
            <w:r>
              <w:rPr>
                <w:rFonts w:hint="eastAsia" w:eastAsia="仿宋_GB2312"/>
                <w:sz w:val="22"/>
                <w:lang w:val="en-US" w:eastAsia="zh-CN"/>
              </w:rPr>
              <w:t>-</w:t>
            </w:r>
          </w:p>
        </w:tc>
        <w:tc>
          <w:tcPr>
            <w:tcW w:w="4740" w:type="dxa"/>
            <w:vAlign w:val="center"/>
          </w:tcPr>
          <w:p>
            <w:pPr>
              <w:adjustRightInd w:val="0"/>
              <w:snapToGrid w:val="0"/>
              <w:jc w:val="left"/>
              <w:rPr>
                <w:rFonts w:hint="eastAsia" w:ascii="仿宋_GB2312" w:hAnsi="仿宋_GB2312" w:eastAsia="仿宋_GB2312" w:cs="仿宋_GB2312"/>
                <w:sz w:val="22"/>
              </w:rPr>
            </w:pPr>
            <w:r>
              <w:rPr>
                <w:rFonts w:hint="eastAsia" w:ascii="仿宋_GB2312" w:hAnsi="仿宋_GB2312" w:eastAsia="仿宋_GB2312" w:cs="仿宋_GB2312"/>
                <w:sz w:val="22"/>
              </w:rPr>
              <w:t>①</w:t>
            </w:r>
            <w:r>
              <w:rPr>
                <w:rFonts w:hint="eastAsia" w:ascii="仿宋_GB2312" w:hAnsi="仿宋_GB2312" w:eastAsia="仿宋_GB2312" w:cs="仿宋_GB2312"/>
                <w:sz w:val="22"/>
                <w:lang w:eastAsia="zh-CN"/>
              </w:rPr>
              <w:t>景观环境和市政杂用使用再生水</w:t>
            </w:r>
            <w:r>
              <w:rPr>
                <w:rFonts w:hint="eastAsia" w:ascii="仿宋_GB2312" w:hAnsi="仿宋_GB2312" w:eastAsia="仿宋_GB2312" w:cs="仿宋_GB2312"/>
                <w:sz w:val="22"/>
                <w:lang w:val="en-US" w:eastAsia="zh-CN"/>
              </w:rPr>
              <w:t>/集蓄雨水等非常规水源的，得3分</w:t>
            </w:r>
            <w:r>
              <w:rPr>
                <w:rFonts w:ascii="Times New Roman" w:hAnsi="Times New Roman" w:eastAsia="仿宋_GB2312"/>
                <w:sz w:val="22"/>
              </w:rPr>
              <w:t>，</w:t>
            </w:r>
            <w:r>
              <w:rPr>
                <w:rFonts w:hint="eastAsia" w:eastAsia="仿宋_GB2312"/>
                <w:sz w:val="22"/>
                <w:lang w:eastAsia="zh-CN"/>
              </w:rPr>
              <w:t>否则不得分</w:t>
            </w:r>
            <w:r>
              <w:rPr>
                <w:rFonts w:ascii="Times New Roman" w:hAnsi="Times New Roman" w:eastAsia="仿宋_GB2312"/>
                <w:sz w:val="22"/>
              </w:rPr>
              <w:t>；</w:t>
            </w:r>
          </w:p>
          <w:p>
            <w:pPr>
              <w:adjustRightInd w:val="0"/>
              <w:snapToGrid w:val="0"/>
              <w:jc w:val="left"/>
              <w:rPr>
                <w:rFonts w:hint="eastAsia" w:eastAsia="仿宋_GB2312"/>
                <w:sz w:val="22"/>
                <w:lang w:eastAsia="zh-CN"/>
              </w:rPr>
            </w:pPr>
            <w:r>
              <w:rPr>
                <w:rFonts w:hint="eastAsia" w:ascii="仿宋_GB2312" w:hAnsi="仿宋_GB2312" w:eastAsia="仿宋_GB2312" w:cs="仿宋_GB2312"/>
                <w:sz w:val="22"/>
              </w:rPr>
              <w:t>②</w:t>
            </w:r>
            <w:r>
              <w:rPr>
                <w:rFonts w:hint="eastAsia" w:ascii="仿宋_GB2312" w:hAnsi="仿宋_GB2312" w:eastAsia="仿宋_GB2312" w:cs="仿宋_GB2312"/>
                <w:sz w:val="22"/>
                <w:lang w:eastAsia="zh-CN"/>
              </w:rPr>
              <w:t>工业用水使用再生水等非常规水源的，</w:t>
            </w:r>
            <w:r>
              <w:rPr>
                <w:rFonts w:hint="eastAsia" w:ascii="仿宋_GB2312" w:hAnsi="仿宋_GB2312" w:eastAsia="仿宋_GB2312" w:cs="仿宋_GB2312"/>
                <w:sz w:val="22"/>
                <w:lang w:val="en-US" w:eastAsia="zh-CN"/>
              </w:rPr>
              <w:t>得4分</w:t>
            </w:r>
            <w:r>
              <w:rPr>
                <w:rFonts w:ascii="Times New Roman" w:hAnsi="Times New Roman" w:eastAsia="仿宋_GB2312"/>
                <w:sz w:val="22"/>
              </w:rPr>
              <w:t>，</w:t>
            </w:r>
            <w:r>
              <w:rPr>
                <w:rFonts w:hint="eastAsia" w:eastAsia="仿宋_GB2312"/>
                <w:sz w:val="22"/>
                <w:lang w:eastAsia="zh-CN"/>
              </w:rPr>
              <w:t>否则不得分。</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7</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63" w:type="dxa"/>
            <w:vAlign w:val="center"/>
          </w:tcPr>
          <w:p>
            <w:pPr>
              <w:adjustRightInd w:val="0"/>
              <w:snapToGrid w:val="0"/>
              <w:jc w:val="center"/>
              <w:rPr>
                <w:rFonts w:hint="default" w:ascii="Times New Roman" w:hAnsi="Times New Roman" w:eastAsia="仿宋_GB2312"/>
                <w:sz w:val="22"/>
                <w:lang w:val="en-US" w:eastAsia="zh-CN"/>
              </w:rPr>
            </w:pPr>
            <w:r>
              <w:rPr>
                <w:rFonts w:hint="eastAsia" w:eastAsia="仿宋_GB2312"/>
                <w:sz w:val="22"/>
                <w:lang w:val="en-US" w:eastAsia="zh-CN"/>
              </w:rPr>
              <w:t>5</w:t>
            </w:r>
          </w:p>
        </w:tc>
        <w:tc>
          <w:tcPr>
            <w:tcW w:w="146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节水载体</w:t>
            </w:r>
          </w:p>
        </w:tc>
        <w:tc>
          <w:tcPr>
            <w:tcW w:w="1380" w:type="dxa"/>
            <w:vAlign w:val="center"/>
          </w:tcPr>
          <w:p>
            <w:pPr>
              <w:adjustRightInd w:val="0"/>
              <w:snapToGrid w:val="0"/>
              <w:jc w:val="center"/>
              <w:rPr>
                <w:rFonts w:hint="eastAsia" w:eastAsia="仿宋_GB2312"/>
                <w:sz w:val="22"/>
                <w:lang w:eastAsia="zh-CN"/>
              </w:rPr>
            </w:pPr>
            <w:r>
              <w:rPr>
                <w:rFonts w:hint="eastAsia" w:eastAsia="仿宋_GB2312"/>
                <w:sz w:val="22"/>
                <w:lang w:eastAsia="zh-CN"/>
              </w:rPr>
              <w:t>节水型企业覆盖率</w:t>
            </w:r>
          </w:p>
        </w:tc>
        <w:tc>
          <w:tcPr>
            <w:tcW w:w="1280" w:type="dxa"/>
            <w:vAlign w:val="center"/>
          </w:tcPr>
          <w:p>
            <w:pPr>
              <w:adjustRightInd w:val="0"/>
              <w:snapToGrid w:val="0"/>
              <w:jc w:val="center"/>
              <w:rPr>
                <w:rFonts w:hint="default" w:ascii="Times New Roman" w:hAnsi="Times New Roman" w:eastAsia="仿宋_GB2312"/>
                <w:sz w:val="22"/>
                <w:lang w:val="en-US" w:eastAsia="zh-CN"/>
              </w:rPr>
            </w:pPr>
            <w:r>
              <w:rPr>
                <w:rFonts w:hint="eastAsia" w:ascii="Times New Roman" w:hAnsi="Times New Roman" w:eastAsia="仿宋_GB2312"/>
                <w:sz w:val="22"/>
              </w:rPr>
              <w:t>≥</w:t>
            </w:r>
            <w:r>
              <w:rPr>
                <w:rFonts w:hint="eastAsia" w:eastAsia="仿宋_GB2312"/>
                <w:sz w:val="22"/>
                <w:lang w:val="en-US" w:eastAsia="zh-CN"/>
              </w:rPr>
              <w:t>40%</w:t>
            </w:r>
          </w:p>
        </w:tc>
        <w:tc>
          <w:tcPr>
            <w:tcW w:w="4740" w:type="dxa"/>
            <w:vAlign w:val="center"/>
          </w:tcPr>
          <w:p>
            <w:pPr>
              <w:adjustRightInd w:val="0"/>
              <w:snapToGrid w:val="0"/>
              <w:jc w:val="left"/>
              <w:rPr>
                <w:rFonts w:hint="default" w:eastAsia="仿宋_GB2312"/>
                <w:sz w:val="22"/>
                <w:lang w:val="en-US" w:eastAsia="zh-CN"/>
              </w:rPr>
            </w:pPr>
            <w:r>
              <w:rPr>
                <w:rFonts w:hint="eastAsia" w:eastAsia="仿宋_GB2312"/>
                <w:sz w:val="22"/>
                <w:lang w:eastAsia="zh-CN"/>
              </w:rPr>
              <w:t>节水型企业覆盖率</w:t>
            </w:r>
            <w:r>
              <w:rPr>
                <w:rFonts w:hint="eastAsia" w:ascii="Times New Roman" w:hAnsi="Times New Roman" w:eastAsia="仿宋_GB2312"/>
                <w:sz w:val="22"/>
              </w:rPr>
              <w:t>≥</w:t>
            </w:r>
            <w:r>
              <w:rPr>
                <w:rFonts w:hint="eastAsia" w:eastAsia="仿宋_GB2312"/>
                <w:sz w:val="22"/>
                <w:lang w:val="en-US" w:eastAsia="zh-CN"/>
              </w:rPr>
              <w:t>40%，得8分；30%≤</w:t>
            </w:r>
            <w:r>
              <w:rPr>
                <w:rFonts w:hint="eastAsia" w:eastAsia="仿宋_GB2312"/>
                <w:sz w:val="22"/>
                <w:lang w:eastAsia="zh-CN"/>
              </w:rPr>
              <w:t>覆盖率</w:t>
            </w:r>
            <w:r>
              <w:rPr>
                <w:rFonts w:hint="eastAsia" w:eastAsia="仿宋_GB2312"/>
                <w:sz w:val="22"/>
                <w:lang w:val="en-US" w:eastAsia="zh-CN"/>
              </w:rPr>
              <w:t>＜40%，得6分；20%≤</w:t>
            </w:r>
            <w:r>
              <w:rPr>
                <w:rFonts w:hint="eastAsia" w:eastAsia="仿宋_GB2312"/>
                <w:sz w:val="22"/>
                <w:lang w:eastAsia="zh-CN"/>
              </w:rPr>
              <w:t>覆盖率</w:t>
            </w:r>
            <w:r>
              <w:rPr>
                <w:rFonts w:hint="eastAsia" w:eastAsia="仿宋_GB2312"/>
                <w:sz w:val="22"/>
                <w:lang w:val="en-US" w:eastAsia="zh-CN"/>
              </w:rPr>
              <w:t>＜30%，得4分；</w:t>
            </w:r>
            <w:r>
              <w:rPr>
                <w:rFonts w:hint="eastAsia" w:eastAsia="仿宋_GB2312"/>
                <w:sz w:val="22"/>
                <w:lang w:eastAsia="zh-CN"/>
              </w:rPr>
              <w:t>覆盖率</w:t>
            </w:r>
            <w:r>
              <w:rPr>
                <w:rFonts w:hint="eastAsia" w:eastAsia="仿宋_GB2312"/>
                <w:sz w:val="22"/>
                <w:lang w:val="en-US" w:eastAsia="zh-CN"/>
              </w:rPr>
              <w:t>＜20%，不得分。</w:t>
            </w:r>
          </w:p>
        </w:tc>
        <w:tc>
          <w:tcPr>
            <w:tcW w:w="1260" w:type="dxa"/>
            <w:vAlign w:val="center"/>
          </w:tcPr>
          <w:p>
            <w:pPr>
              <w:adjustRightInd w:val="0"/>
              <w:snapToGrid w:val="0"/>
              <w:jc w:val="center"/>
              <w:rPr>
                <w:rFonts w:hint="default" w:eastAsia="仿宋_GB2312"/>
                <w:sz w:val="22"/>
                <w:lang w:val="en-US" w:eastAsia="zh-CN"/>
              </w:rPr>
            </w:pPr>
            <w:r>
              <w:rPr>
                <w:rFonts w:hint="eastAsia" w:eastAsia="仿宋_GB2312"/>
                <w:sz w:val="22"/>
                <w:lang w:val="en-US" w:eastAsia="zh-CN"/>
              </w:rPr>
              <w:t>8</w:t>
            </w:r>
          </w:p>
        </w:tc>
        <w:tc>
          <w:tcPr>
            <w:tcW w:w="1300" w:type="dxa"/>
            <w:vAlign w:val="center"/>
          </w:tcPr>
          <w:p>
            <w:pPr>
              <w:adjustRightInd w:val="0"/>
              <w:snapToGrid w:val="0"/>
              <w:jc w:val="center"/>
              <w:rPr>
                <w:rFonts w:ascii="Times New Roman" w:hAnsi="Times New Roman" w:eastAsia="仿宋_GB2312"/>
                <w:sz w:val="22"/>
              </w:rPr>
            </w:pPr>
          </w:p>
        </w:tc>
        <w:tc>
          <w:tcPr>
            <w:tcW w:w="1880" w:type="dxa"/>
            <w:vAlign w:val="center"/>
          </w:tcPr>
          <w:p>
            <w:pPr>
              <w:adjustRightInd w:val="0"/>
              <w:snapToGrid w:val="0"/>
              <w:jc w:val="cente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exact"/>
          <w:jc w:val="center"/>
        </w:trPr>
        <w:tc>
          <w:tcPr>
            <w:tcW w:w="10983" w:type="dxa"/>
            <w:gridSpan w:val="6"/>
            <w:vAlign w:val="center"/>
          </w:tcPr>
          <w:p>
            <w:pPr>
              <w:adjustRightInd w:val="0"/>
              <w:snapToGrid w:val="0"/>
              <w:jc w:val="center"/>
              <w:rPr>
                <w:rFonts w:hint="eastAsia" w:eastAsia="仿宋_GB2312"/>
                <w:sz w:val="22"/>
                <w:lang w:val="en-US" w:eastAsia="zh-CN"/>
              </w:rPr>
            </w:pPr>
            <w:r>
              <w:rPr>
                <w:rFonts w:hint="eastAsia" w:eastAsia="仿宋_GB2312"/>
                <w:b/>
                <w:bCs/>
                <w:sz w:val="24"/>
              </w:rPr>
              <w:t>技术指标自评</w:t>
            </w:r>
            <w:r>
              <w:rPr>
                <w:rFonts w:hint="eastAsia" w:eastAsia="仿宋_GB2312"/>
                <w:b/>
                <w:bCs/>
                <w:sz w:val="24"/>
                <w:lang w:eastAsia="zh-CN"/>
              </w:rPr>
              <w:t>总得分</w:t>
            </w:r>
          </w:p>
        </w:tc>
        <w:tc>
          <w:tcPr>
            <w:tcW w:w="3180" w:type="dxa"/>
            <w:gridSpan w:val="2"/>
            <w:vAlign w:val="center"/>
          </w:tcPr>
          <w:p>
            <w:pPr>
              <w:adjustRightInd w:val="0"/>
              <w:snapToGrid w:val="0"/>
              <w:jc w:val="center"/>
              <w:rPr>
                <w:rFonts w:ascii="Times New Roman" w:hAnsi="Times New Roman" w:eastAsia="仿宋_GB2312"/>
                <w:sz w:val="22"/>
              </w:rPr>
            </w:pPr>
          </w:p>
        </w:tc>
      </w:tr>
    </w:tbl>
    <w:p>
      <w:pPr>
        <w:adjustRightInd w:val="0"/>
        <w:snapToGrid w:val="0"/>
        <w:ind w:firstLine="0" w:firstLineChars="0"/>
        <w:jc w:val="left"/>
        <w:rPr>
          <w:rFonts w:hint="eastAsia" w:ascii="Times New Roman" w:hAnsi="Times New Roman" w:eastAsia="仿宋_GB2312"/>
          <w:bCs/>
          <w:sz w:val="24"/>
          <w:szCs w:val="24"/>
        </w:rPr>
      </w:pPr>
    </w:p>
    <w:p>
      <w:pPr>
        <w:adjustRightInd w:val="0"/>
        <w:snapToGrid w:val="0"/>
        <w:jc w:val="left"/>
        <w:rPr>
          <w:rFonts w:hint="eastAsia" w:ascii="Times New Roman" w:hAnsi="Times New Roman" w:eastAsia="仿宋_GB2312"/>
          <w:bCs/>
          <w:sz w:val="24"/>
          <w:szCs w:val="24"/>
        </w:rPr>
      </w:pPr>
      <w:r>
        <w:rPr>
          <w:rFonts w:hint="eastAsia" w:ascii="Times New Roman" w:hAnsi="Times New Roman" w:eastAsia="仿宋_GB2312"/>
          <w:bCs/>
          <w:sz w:val="24"/>
          <w:szCs w:val="24"/>
        </w:rPr>
        <w:t>注：</w:t>
      </w:r>
      <w:r>
        <w:rPr>
          <w:rFonts w:hint="eastAsia" w:eastAsia="仿宋_GB2312"/>
          <w:bCs/>
          <w:sz w:val="24"/>
          <w:szCs w:val="24"/>
          <w:lang w:val="en-US" w:eastAsia="zh-CN"/>
        </w:rPr>
        <w:t>1.</w:t>
      </w:r>
      <w:r>
        <w:rPr>
          <w:rFonts w:hint="eastAsia" w:ascii="Times New Roman" w:hAnsi="Times New Roman" w:eastAsia="仿宋_GB2312"/>
          <w:bCs/>
          <w:sz w:val="24"/>
          <w:szCs w:val="24"/>
        </w:rPr>
        <w:t xml:space="preserve">各参数计算方法参见GB/T </w:t>
      </w:r>
      <w:r>
        <w:rPr>
          <w:rFonts w:hint="eastAsia" w:ascii="Times New Roman" w:hAnsi="Times New Roman" w:eastAsia="仿宋_GB2312"/>
          <w:bCs/>
          <w:sz w:val="24"/>
          <w:szCs w:val="24"/>
          <w:lang w:val="en-US" w:eastAsia="zh-CN"/>
        </w:rPr>
        <w:t>43477</w:t>
      </w:r>
      <w:r>
        <w:rPr>
          <w:rFonts w:hint="eastAsia" w:ascii="Times New Roman" w:hAnsi="Times New Roman" w:eastAsia="仿宋_GB2312"/>
          <w:bCs/>
          <w:sz w:val="24"/>
          <w:szCs w:val="24"/>
        </w:rPr>
        <w:t>-20</w:t>
      </w:r>
      <w:r>
        <w:rPr>
          <w:rFonts w:hint="eastAsia" w:ascii="Times New Roman" w:hAnsi="Times New Roman" w:eastAsia="仿宋_GB2312"/>
          <w:bCs/>
          <w:sz w:val="24"/>
          <w:szCs w:val="24"/>
          <w:lang w:val="en-US" w:eastAsia="zh-CN"/>
        </w:rPr>
        <w:t>23</w:t>
      </w:r>
      <w:r>
        <w:rPr>
          <w:rFonts w:hint="eastAsia" w:ascii="Times New Roman" w:hAnsi="Times New Roman" w:eastAsia="仿宋_GB2312"/>
          <w:bCs/>
          <w:sz w:val="24"/>
          <w:szCs w:val="24"/>
        </w:rPr>
        <w:t xml:space="preserve"> 节水型</w:t>
      </w:r>
      <w:r>
        <w:rPr>
          <w:rFonts w:hint="eastAsia" w:ascii="Times New Roman" w:hAnsi="Times New Roman" w:eastAsia="仿宋_GB2312"/>
          <w:bCs/>
          <w:sz w:val="24"/>
          <w:szCs w:val="24"/>
          <w:lang w:eastAsia="zh-CN"/>
        </w:rPr>
        <w:t>工业园区评价导则</w:t>
      </w:r>
      <w:r>
        <w:rPr>
          <w:rFonts w:hint="eastAsia" w:ascii="Times New Roman" w:hAnsi="Times New Roman" w:eastAsia="仿宋_GB2312"/>
          <w:bCs/>
          <w:sz w:val="24"/>
          <w:szCs w:val="24"/>
        </w:rPr>
        <w:t>。</w:t>
      </w:r>
    </w:p>
    <w:p>
      <w:pPr>
        <w:adjustRightInd w:val="0"/>
        <w:snapToGrid w:val="0"/>
        <w:ind w:firstLine="480" w:firstLineChars="200"/>
        <w:jc w:val="left"/>
        <w:rPr>
          <w:rFonts w:hint="eastAsia" w:ascii="Times New Roman" w:hAnsi="Times New Roman" w:eastAsia="仿宋_GB2312"/>
          <w:bCs/>
          <w:sz w:val="24"/>
          <w:szCs w:val="24"/>
          <w:lang w:eastAsia="zh-CN"/>
        </w:rPr>
      </w:pPr>
      <w:r>
        <w:rPr>
          <w:rFonts w:hint="eastAsia" w:eastAsia="仿宋_GB2312"/>
          <w:bCs/>
          <w:sz w:val="24"/>
          <w:szCs w:val="24"/>
          <w:lang w:val="en-US" w:eastAsia="zh-CN"/>
        </w:rPr>
        <w:t>2.</w:t>
      </w:r>
      <w:r>
        <w:rPr>
          <w:rFonts w:hint="eastAsia" w:ascii="Times New Roman" w:hAnsi="Times New Roman" w:eastAsia="仿宋_GB2312"/>
          <w:bCs/>
          <w:sz w:val="24"/>
          <w:szCs w:val="24"/>
        </w:rPr>
        <w:t>证明材料索引</w:t>
      </w:r>
      <w:r>
        <w:rPr>
          <w:rFonts w:ascii="Times New Roman" w:hAnsi="Times New Roman" w:eastAsia="仿宋_GB2312"/>
          <w:bCs/>
          <w:sz w:val="24"/>
          <w:szCs w:val="24"/>
        </w:rPr>
        <w:t>：附上相关文件、记录等证明自评得分的材料索引。</w:t>
      </w:r>
    </w:p>
    <w:p>
      <w:pPr>
        <w:adjustRightInd w:val="0"/>
        <w:snapToGrid w:val="0"/>
        <w:spacing w:line="240" w:lineRule="auto"/>
        <w:ind w:firstLine="0" w:firstLineChars="0"/>
        <w:jc w:val="left"/>
        <w:textAlignment w:val="auto"/>
        <w:rPr>
          <w:rFonts w:hint="eastAsia" w:ascii="Times New Roman" w:hAnsi="Times New Roman" w:eastAsia="仿宋_GB2312" w:cs="Times New Roman"/>
          <w:b w:val="0"/>
          <w:bCs/>
          <w:color w:val="000000"/>
          <w:sz w:val="24"/>
          <w:szCs w:val="24"/>
          <w:lang w:val="en-US" w:eastAsia="zh-CN"/>
        </w:rPr>
      </w:pPr>
      <w:r>
        <w:rPr>
          <w:rFonts w:hint="eastAsia" w:ascii="Times New Roman" w:hAnsi="Times New Roman" w:eastAsia="仿宋_GB2312" w:cs="Times New Roman"/>
          <w:b w:val="0"/>
          <w:bCs/>
          <w:color w:val="000000"/>
          <w:sz w:val="24"/>
          <w:szCs w:val="24"/>
          <w:lang w:val="en-US" w:eastAsia="zh-CN"/>
        </w:rPr>
        <w:t xml:space="preserve"> </w:t>
      </w:r>
    </w:p>
    <w:p>
      <w:pPr>
        <w:spacing w:line="360" w:lineRule="auto"/>
        <w:ind w:firstLine="562" w:firstLineChars="200"/>
        <w:textAlignment w:val="baseline"/>
        <w:rPr>
          <w:rFonts w:hint="eastAsia" w:ascii="仿宋_GB2312" w:hAnsi="仿宋_GB2312" w:eastAsia="仿宋_GB2312" w:cs="仿宋_GB2312"/>
          <w:b/>
          <w:color w:val="000000"/>
          <w:sz w:val="28"/>
          <w:szCs w:val="28"/>
        </w:rPr>
      </w:pPr>
    </w:p>
    <w:sectPr>
      <w:headerReference r:id="rId10"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panose1 w:val="02000000000000000000"/>
    <w:charset w:val="86"/>
    <w:family w:val="auto"/>
    <w:pitch w:val="default"/>
    <w:sig w:usb0="00000001" w:usb1="08000000" w:usb2="00000000" w:usb3="00000000" w:csb0="00040000"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Cs w:val="21"/>
                            </w:rPr>
                            <w:t>12</w:t>
                          </w:r>
                          <w:r>
                            <w:rPr>
                              <w:rFonts w:ascii="Times New Roman" w:hAnsi="Times New Roman"/>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8+1C064BAABLAwAADgAAAAAAAAABACAAAAA0AQAAZHJzL2Uyb0RvYy54bWxQ&#10;SwUGAAAAAAYABgBZAQAAVAUAAAAA&#10;">
              <v:fill on="f" focussize="0,0"/>
              <v:stroke on="f"/>
              <v:imagedata o:title=""/>
              <o:lock v:ext="edit" aspectratio="f"/>
              <v:textbox inset="0mm,0mm,0mm,0mm" style="mso-fit-shape-to-text:t;">
                <w:txbxContent>
                  <w:p>
                    <w:pPr>
                      <w:snapToGrid w:val="0"/>
                      <w:rPr>
                        <w:rFonts w:hint="eastAsia"/>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Cs w:val="21"/>
                      </w:rPr>
                      <w:t>12</w:t>
                    </w:r>
                    <w:r>
                      <w:rPr>
                        <w:rFonts w:ascii="Times New Roman" w:hAnsi="Times New Roman"/>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decimal"/>
      <w:pStyle w:val="39"/>
      <w:suff w:val="nothing"/>
      <w:lvlText w:val="表%1　"/>
      <w:lvlJc w:val="left"/>
      <w:pPr>
        <w:ind w:left="4200" w:firstLine="0"/>
      </w:pPr>
      <w:rPr>
        <w:rFonts w:hint="eastAsia" w:ascii="黑体" w:hAnsi="Times New Roman" w:eastAsia="黑体"/>
        <w:b w:val="0"/>
        <w:i w:val="0"/>
        <w:sz w:val="21"/>
      </w:rPr>
    </w:lvl>
    <w:lvl w:ilvl="1" w:tentative="0">
      <w:start w:val="1"/>
      <w:numFmt w:val="decimal"/>
      <w:lvlText w:val="%1.%2"/>
      <w:lvlJc w:val="left"/>
      <w:pPr>
        <w:tabs>
          <w:tab w:val="left" w:pos="677"/>
        </w:tabs>
        <w:ind w:left="677" w:hanging="567"/>
      </w:pPr>
    </w:lvl>
    <w:lvl w:ilvl="2" w:tentative="0">
      <w:start w:val="1"/>
      <w:numFmt w:val="decimal"/>
      <w:lvlText w:val="%1.%2.%3"/>
      <w:lvlJc w:val="left"/>
      <w:pPr>
        <w:tabs>
          <w:tab w:val="left" w:pos="1103"/>
        </w:tabs>
        <w:ind w:left="1103" w:hanging="567"/>
      </w:pPr>
    </w:lvl>
    <w:lvl w:ilvl="3" w:tentative="0">
      <w:start w:val="1"/>
      <w:numFmt w:val="decimal"/>
      <w:lvlText w:val="%1.%2.%3.%4"/>
      <w:lvlJc w:val="left"/>
      <w:pPr>
        <w:tabs>
          <w:tab w:val="left" w:pos="1669"/>
        </w:tabs>
        <w:ind w:left="1669" w:hanging="708"/>
      </w:pPr>
    </w:lvl>
    <w:lvl w:ilvl="4" w:tentative="0">
      <w:start w:val="1"/>
      <w:numFmt w:val="decimal"/>
      <w:lvlText w:val="%1.%2.%3.%4.%5"/>
      <w:lvlJc w:val="left"/>
      <w:pPr>
        <w:tabs>
          <w:tab w:val="left" w:pos="2236"/>
        </w:tabs>
        <w:ind w:left="2236" w:hanging="850"/>
      </w:pPr>
    </w:lvl>
    <w:lvl w:ilvl="5" w:tentative="0">
      <w:start w:val="1"/>
      <w:numFmt w:val="decimal"/>
      <w:lvlText w:val="%1.%2.%3.%4.%5.%6"/>
      <w:lvlJc w:val="left"/>
      <w:pPr>
        <w:tabs>
          <w:tab w:val="left" w:pos="2945"/>
        </w:tabs>
        <w:ind w:left="2945" w:hanging="1134"/>
      </w:pPr>
    </w:lvl>
    <w:lvl w:ilvl="6" w:tentative="0">
      <w:start w:val="1"/>
      <w:numFmt w:val="decimal"/>
      <w:lvlText w:val="%1.%2.%3.%4.%5.%6.%7"/>
      <w:lvlJc w:val="left"/>
      <w:pPr>
        <w:tabs>
          <w:tab w:val="left" w:pos="3512"/>
        </w:tabs>
        <w:ind w:left="3512" w:hanging="1276"/>
      </w:pPr>
    </w:lvl>
    <w:lvl w:ilvl="7" w:tentative="0">
      <w:start w:val="1"/>
      <w:numFmt w:val="decimal"/>
      <w:lvlText w:val="%1.%2.%3.%4.%5.%6.%7.%8"/>
      <w:lvlJc w:val="left"/>
      <w:pPr>
        <w:tabs>
          <w:tab w:val="left" w:pos="4079"/>
        </w:tabs>
        <w:ind w:left="4079" w:hanging="1418"/>
      </w:pPr>
    </w:lvl>
    <w:lvl w:ilvl="8" w:tentative="0">
      <w:start w:val="1"/>
      <w:numFmt w:val="decimal"/>
      <w:lvlText w:val="%1.%2.%3.%4.%5.%6.%7.%8.%9"/>
      <w:lvlJc w:val="left"/>
      <w:pPr>
        <w:tabs>
          <w:tab w:val="left" w:pos="4787"/>
        </w:tabs>
        <w:ind w:left="4787" w:hanging="1700"/>
      </w:pPr>
    </w:lvl>
  </w:abstractNum>
  <w:abstractNum w:abstractNumId="1">
    <w:nsid w:val="00000004"/>
    <w:multiLevelType w:val="multilevel"/>
    <w:tmpl w:val="00000004"/>
    <w:lvl w:ilvl="0" w:tentative="0">
      <w:start w:val="0"/>
      <w:numFmt w:val="none"/>
      <w:pStyle w:val="28"/>
      <w:lvlText w:val=""/>
      <w:lvlJc w:val="left"/>
      <w:pPr>
        <w:tabs>
          <w:tab w:val="left" w:pos="360"/>
        </w:tabs>
        <w:ind w:left="0" w:firstLine="0"/>
      </w:pPr>
    </w:lvl>
    <w:lvl w:ilvl="1" w:tentative="0">
      <w:start w:val="1"/>
      <w:numFmt w:val="decimal"/>
      <w:pStyle w:val="33"/>
      <w:suff w:val="nothing"/>
      <w:lvlText w:val="%1%2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2" w:tentative="0">
      <w:start w:val="1"/>
      <w:numFmt w:val="decimal"/>
      <w:suff w:val="nothing"/>
      <w:lvlText w:val="%1%2.%3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3" w:tentative="0">
      <w:start w:val="1"/>
      <w:numFmt w:val="decimal"/>
      <w:suff w:val="nothing"/>
      <w:lvlText w:val="%1%2.%3.%4　"/>
      <w:lvlJc w:val="left"/>
      <w:pPr>
        <w:ind w:left="0" w:firstLine="0"/>
      </w:pPr>
      <w:rPr>
        <w:rFonts w:cs="Times New Roman"/>
        <w:b w:val="0"/>
        <w:bCs w:val="0"/>
        <w:i w:val="0"/>
        <w:iCs w:val="0"/>
        <w:caps w:val="0"/>
        <w:smallCaps w:val="0"/>
        <w:strike w:val="0"/>
        <w:dstrike w:val="0"/>
        <w:vanish w:val="0"/>
        <w:color w:val="000000"/>
        <w:spacing w:val="0"/>
        <w:position w:val="0"/>
        <w:u w:val="none"/>
        <w:vertAlign w:val="baseline"/>
      </w:rPr>
    </w:lvl>
    <w:lvl w:ilvl="4" w:tentative="0">
      <w:start w:val="1"/>
      <w:numFmt w:val="decimal"/>
      <w:suff w:val="nothing"/>
      <w:lvlText w:val="%1%2.%3.%4.%5　"/>
      <w:lvlJc w:val="left"/>
      <w:pPr>
        <w:ind w:left="735" w:firstLine="0"/>
      </w:pPr>
      <w:rPr>
        <w:rFonts w:cs="Times New Roman"/>
        <w:b w:val="0"/>
        <w:bCs w:val="0"/>
        <w:i w:val="0"/>
        <w:iCs w:val="0"/>
        <w:caps w:val="0"/>
        <w:smallCaps w:val="0"/>
        <w:strike w:val="0"/>
        <w:dstrike w:val="0"/>
        <w:vanish w:val="0"/>
        <w:color w:val="000000"/>
        <w:spacing w:val="0"/>
        <w:position w:val="0"/>
        <w:u w:val="none"/>
        <w:vertAlign w:val="baseline"/>
      </w:rPr>
    </w:lvl>
    <w:lvl w:ilvl="5" w:tentative="0">
      <w:start w:val="1"/>
      <w:numFmt w:val="decimal"/>
      <w:suff w:val="nothing"/>
      <w:lvlText w:val="%1%2.%3.%4.%5.%6　"/>
      <w:lvlJc w:val="left"/>
      <w:pPr>
        <w:ind w:left="105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2">
    <w:nsid w:val="00000005"/>
    <w:multiLevelType w:val="multilevel"/>
    <w:tmpl w:val="00000005"/>
    <w:lvl w:ilvl="0" w:tentative="0">
      <w:start w:val="1"/>
      <w:numFmt w:val="none"/>
      <w:suff w:val="nothing"/>
      <w:lvlText w:val=""/>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pacing w:val="0"/>
        <w:w w:val="100"/>
        <w:kern w:val="21"/>
        <w:sz w:val="21"/>
      </w:rPr>
    </w:lvl>
    <w:lvl w:ilvl="2" w:tentative="0">
      <w:start w:val="1"/>
      <w:numFmt w:val="decimal"/>
      <w:pStyle w:val="50"/>
      <w:suff w:val="nothing"/>
      <w:lvlText w:val="%1%2.%3　"/>
      <w:lvlJc w:val="left"/>
      <w:pPr>
        <w:ind w:left="0" w:firstLine="0"/>
      </w:pPr>
      <w:rPr>
        <w:rFonts w:hint="eastAsia" w:ascii="黑体" w:hAnsi="Times New Roman" w:eastAsia="黑体"/>
        <w:b w:val="0"/>
        <w:i w:val="0"/>
        <w:sz w:val="21"/>
      </w:rPr>
    </w:lvl>
    <w:lvl w:ilvl="3" w:tentative="0">
      <w:start w:val="1"/>
      <w:numFmt w:val="decimal"/>
      <w:pStyle w:val="24"/>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38"/>
      <w:suff w:val="nothing"/>
      <w:lvlText w:val="%1%2.%3.%4.%5.%6　"/>
      <w:lvlJc w:val="left"/>
      <w:pPr>
        <w:ind w:left="0" w:firstLine="0"/>
      </w:pPr>
      <w:rPr>
        <w:rFonts w:hint="eastAsia" w:ascii="黑体" w:hAnsi="Times New Roman" w:eastAsia="黑体"/>
        <w:b w:val="0"/>
        <w:i w:val="0"/>
        <w:sz w:val="21"/>
      </w:rPr>
    </w:lvl>
    <w:lvl w:ilvl="6" w:tentative="0">
      <w:start w:val="1"/>
      <w:numFmt w:val="decimal"/>
      <w:pStyle w:val="5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0000006"/>
    <w:multiLevelType w:val="multilevel"/>
    <w:tmpl w:val="00000006"/>
    <w:lvl w:ilvl="0" w:tentative="0">
      <w:start w:val="1"/>
      <w:numFmt w:val="upperLetter"/>
      <w:pStyle w:val="55"/>
      <w:suff w:val="nothing"/>
      <w:lvlText w:val="附　录　%1"/>
      <w:lvlJc w:val="left"/>
      <w:pPr>
        <w:ind w:left="4769" w:firstLine="0"/>
      </w:pPr>
      <w:rPr>
        <w:rFonts w:hint="eastAsia" w:ascii="黑体" w:hAnsi="Times New Roman" w:eastAsia="黑体"/>
        <w:b w:val="0"/>
        <w:i w:val="0"/>
        <w:spacing w:val="0"/>
        <w:w w:val="100"/>
        <w:sz w:val="21"/>
      </w:rPr>
    </w:lvl>
    <w:lvl w:ilvl="1" w:tentative="0">
      <w:start w:val="1"/>
      <w:numFmt w:val="decimal"/>
      <w:pStyle w:val="49"/>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56"/>
      <w:suff w:val="nothing"/>
      <w:lvlText w:val="%1.%2.%3　"/>
      <w:lvlJc w:val="left"/>
      <w:pPr>
        <w:ind w:left="0" w:firstLine="0"/>
      </w:pPr>
      <w:rPr>
        <w:rFonts w:hint="eastAsia" w:ascii="黑体" w:hAnsi="Times New Roman" w:eastAsia="黑体"/>
        <w:b w:val="0"/>
        <w:i w:val="0"/>
        <w:sz w:val="21"/>
      </w:rPr>
    </w:lvl>
    <w:lvl w:ilvl="3" w:tentative="0">
      <w:start w:val="1"/>
      <w:numFmt w:val="decimal"/>
      <w:pStyle w:val="40"/>
      <w:suff w:val="nothing"/>
      <w:lvlText w:val="%1.%2.%3.%4　"/>
      <w:lvlJc w:val="left"/>
      <w:pPr>
        <w:ind w:left="0" w:firstLine="0"/>
      </w:pPr>
      <w:rPr>
        <w:rFonts w:hint="eastAsia" w:ascii="黑体" w:hAnsi="Times New Roman" w:eastAsia="黑体"/>
        <w:b w:val="0"/>
        <w:i w:val="0"/>
        <w:sz w:val="21"/>
      </w:rPr>
    </w:lvl>
    <w:lvl w:ilvl="4" w:tentative="0">
      <w:start w:val="1"/>
      <w:numFmt w:val="decimal"/>
      <w:pStyle w:val="42"/>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0D"/>
    <w:rsid w:val="00006026"/>
    <w:rsid w:val="00016235"/>
    <w:rsid w:val="00031618"/>
    <w:rsid w:val="00036F72"/>
    <w:rsid w:val="00045261"/>
    <w:rsid w:val="000626A3"/>
    <w:rsid w:val="0009399D"/>
    <w:rsid w:val="000A51B8"/>
    <w:rsid w:val="000B2D73"/>
    <w:rsid w:val="000C16FE"/>
    <w:rsid w:val="000D1014"/>
    <w:rsid w:val="000D289C"/>
    <w:rsid w:val="000D3D4F"/>
    <w:rsid w:val="001179F8"/>
    <w:rsid w:val="00120441"/>
    <w:rsid w:val="00123111"/>
    <w:rsid w:val="001542BF"/>
    <w:rsid w:val="00157068"/>
    <w:rsid w:val="00165D1C"/>
    <w:rsid w:val="00181020"/>
    <w:rsid w:val="001949D7"/>
    <w:rsid w:val="001C1F14"/>
    <w:rsid w:val="001C29F4"/>
    <w:rsid w:val="001D1226"/>
    <w:rsid w:val="001D45D9"/>
    <w:rsid w:val="001D60E8"/>
    <w:rsid w:val="001E55C6"/>
    <w:rsid w:val="001F66C4"/>
    <w:rsid w:val="00202AF0"/>
    <w:rsid w:val="00210862"/>
    <w:rsid w:val="0021247C"/>
    <w:rsid w:val="0024216F"/>
    <w:rsid w:val="00243EF8"/>
    <w:rsid w:val="00272D55"/>
    <w:rsid w:val="00296C04"/>
    <w:rsid w:val="002A2D41"/>
    <w:rsid w:val="002A7D0F"/>
    <w:rsid w:val="002B1124"/>
    <w:rsid w:val="002F1DBF"/>
    <w:rsid w:val="002F3885"/>
    <w:rsid w:val="002F7F17"/>
    <w:rsid w:val="00300A99"/>
    <w:rsid w:val="003044BA"/>
    <w:rsid w:val="0030497D"/>
    <w:rsid w:val="00317468"/>
    <w:rsid w:val="00335905"/>
    <w:rsid w:val="003367A4"/>
    <w:rsid w:val="00341A28"/>
    <w:rsid w:val="00367D88"/>
    <w:rsid w:val="00384005"/>
    <w:rsid w:val="00397E48"/>
    <w:rsid w:val="003A690B"/>
    <w:rsid w:val="003C53A0"/>
    <w:rsid w:val="003E1530"/>
    <w:rsid w:val="00401DB8"/>
    <w:rsid w:val="00407654"/>
    <w:rsid w:val="00423F6B"/>
    <w:rsid w:val="0042708C"/>
    <w:rsid w:val="004417CB"/>
    <w:rsid w:val="004456EE"/>
    <w:rsid w:val="00451359"/>
    <w:rsid w:val="0045293F"/>
    <w:rsid w:val="004609B8"/>
    <w:rsid w:val="0046289F"/>
    <w:rsid w:val="00471D9B"/>
    <w:rsid w:val="0048522A"/>
    <w:rsid w:val="00490DF6"/>
    <w:rsid w:val="004B3724"/>
    <w:rsid w:val="004B5E37"/>
    <w:rsid w:val="004D3061"/>
    <w:rsid w:val="004D3988"/>
    <w:rsid w:val="004E7B4B"/>
    <w:rsid w:val="004F68B5"/>
    <w:rsid w:val="00500136"/>
    <w:rsid w:val="00502123"/>
    <w:rsid w:val="00531A8E"/>
    <w:rsid w:val="00533CB0"/>
    <w:rsid w:val="0053678B"/>
    <w:rsid w:val="005419C3"/>
    <w:rsid w:val="0054222B"/>
    <w:rsid w:val="00544B60"/>
    <w:rsid w:val="00567D2B"/>
    <w:rsid w:val="005711CF"/>
    <w:rsid w:val="00572F97"/>
    <w:rsid w:val="0058648A"/>
    <w:rsid w:val="00591C7F"/>
    <w:rsid w:val="00596545"/>
    <w:rsid w:val="005C2AB6"/>
    <w:rsid w:val="005D7F9F"/>
    <w:rsid w:val="005E1774"/>
    <w:rsid w:val="005E6FA0"/>
    <w:rsid w:val="006134D7"/>
    <w:rsid w:val="006405A3"/>
    <w:rsid w:val="0064582A"/>
    <w:rsid w:val="00654A8F"/>
    <w:rsid w:val="006662D0"/>
    <w:rsid w:val="006702E8"/>
    <w:rsid w:val="00676BA0"/>
    <w:rsid w:val="006868EF"/>
    <w:rsid w:val="006B0B4E"/>
    <w:rsid w:val="006B1BAF"/>
    <w:rsid w:val="006B4D55"/>
    <w:rsid w:val="006B557D"/>
    <w:rsid w:val="006B74E6"/>
    <w:rsid w:val="006C1630"/>
    <w:rsid w:val="006E13E3"/>
    <w:rsid w:val="00710431"/>
    <w:rsid w:val="00727F26"/>
    <w:rsid w:val="0077555D"/>
    <w:rsid w:val="00784172"/>
    <w:rsid w:val="00790613"/>
    <w:rsid w:val="007A4248"/>
    <w:rsid w:val="007B28C3"/>
    <w:rsid w:val="007C749F"/>
    <w:rsid w:val="007E07AC"/>
    <w:rsid w:val="007E1606"/>
    <w:rsid w:val="0080491F"/>
    <w:rsid w:val="00814250"/>
    <w:rsid w:val="008515E0"/>
    <w:rsid w:val="00870BFF"/>
    <w:rsid w:val="00873F0C"/>
    <w:rsid w:val="008911D0"/>
    <w:rsid w:val="00894E27"/>
    <w:rsid w:val="008968CE"/>
    <w:rsid w:val="008A0C10"/>
    <w:rsid w:val="008A1861"/>
    <w:rsid w:val="008C67BD"/>
    <w:rsid w:val="008C6D71"/>
    <w:rsid w:val="008E36D2"/>
    <w:rsid w:val="0090647E"/>
    <w:rsid w:val="009176A2"/>
    <w:rsid w:val="00924E95"/>
    <w:rsid w:val="00932306"/>
    <w:rsid w:val="00945AE6"/>
    <w:rsid w:val="0096772D"/>
    <w:rsid w:val="009832F8"/>
    <w:rsid w:val="00990A7C"/>
    <w:rsid w:val="009A0C73"/>
    <w:rsid w:val="009A2D71"/>
    <w:rsid w:val="009E3CC8"/>
    <w:rsid w:val="00A0614F"/>
    <w:rsid w:val="00A3441B"/>
    <w:rsid w:val="00A40F47"/>
    <w:rsid w:val="00A478EF"/>
    <w:rsid w:val="00A572B8"/>
    <w:rsid w:val="00A61C87"/>
    <w:rsid w:val="00A63CF6"/>
    <w:rsid w:val="00A652E2"/>
    <w:rsid w:val="00A81CE2"/>
    <w:rsid w:val="00A9100A"/>
    <w:rsid w:val="00A97C12"/>
    <w:rsid w:val="00AB7C24"/>
    <w:rsid w:val="00AC022E"/>
    <w:rsid w:val="00AC4396"/>
    <w:rsid w:val="00AD4E44"/>
    <w:rsid w:val="00AE2FFF"/>
    <w:rsid w:val="00AF754F"/>
    <w:rsid w:val="00B01997"/>
    <w:rsid w:val="00B021CF"/>
    <w:rsid w:val="00B21F67"/>
    <w:rsid w:val="00B24514"/>
    <w:rsid w:val="00B249D2"/>
    <w:rsid w:val="00B31073"/>
    <w:rsid w:val="00B329B7"/>
    <w:rsid w:val="00B35A25"/>
    <w:rsid w:val="00B414A3"/>
    <w:rsid w:val="00B4665D"/>
    <w:rsid w:val="00B55A16"/>
    <w:rsid w:val="00B57295"/>
    <w:rsid w:val="00B66378"/>
    <w:rsid w:val="00B70B65"/>
    <w:rsid w:val="00B72B60"/>
    <w:rsid w:val="00B800BC"/>
    <w:rsid w:val="00B85371"/>
    <w:rsid w:val="00B967E3"/>
    <w:rsid w:val="00BB375B"/>
    <w:rsid w:val="00C2072A"/>
    <w:rsid w:val="00C32A15"/>
    <w:rsid w:val="00C558E5"/>
    <w:rsid w:val="00C621F7"/>
    <w:rsid w:val="00C707FD"/>
    <w:rsid w:val="00C931AB"/>
    <w:rsid w:val="00CA3540"/>
    <w:rsid w:val="00CA3AFA"/>
    <w:rsid w:val="00CB458A"/>
    <w:rsid w:val="00CC143D"/>
    <w:rsid w:val="00CD40BF"/>
    <w:rsid w:val="00D14C05"/>
    <w:rsid w:val="00D758CC"/>
    <w:rsid w:val="00DC7A14"/>
    <w:rsid w:val="00DD0521"/>
    <w:rsid w:val="00DF5746"/>
    <w:rsid w:val="00DF7FCD"/>
    <w:rsid w:val="00E01A8E"/>
    <w:rsid w:val="00E16E2D"/>
    <w:rsid w:val="00E33C71"/>
    <w:rsid w:val="00E573E9"/>
    <w:rsid w:val="00E618B4"/>
    <w:rsid w:val="00E66C97"/>
    <w:rsid w:val="00E73A53"/>
    <w:rsid w:val="00E75E2E"/>
    <w:rsid w:val="00E84328"/>
    <w:rsid w:val="00E8760B"/>
    <w:rsid w:val="00E9098F"/>
    <w:rsid w:val="00E911A4"/>
    <w:rsid w:val="00E93BF6"/>
    <w:rsid w:val="00EA176E"/>
    <w:rsid w:val="00EB5179"/>
    <w:rsid w:val="00EC340A"/>
    <w:rsid w:val="00EC6B8E"/>
    <w:rsid w:val="00ED658E"/>
    <w:rsid w:val="00EF6C2A"/>
    <w:rsid w:val="00EF7F19"/>
    <w:rsid w:val="00F04CD2"/>
    <w:rsid w:val="00F06EA6"/>
    <w:rsid w:val="00F06F21"/>
    <w:rsid w:val="00F249BF"/>
    <w:rsid w:val="00F316B4"/>
    <w:rsid w:val="00F42CBB"/>
    <w:rsid w:val="00F437C3"/>
    <w:rsid w:val="00F43986"/>
    <w:rsid w:val="00F57CD1"/>
    <w:rsid w:val="00F62235"/>
    <w:rsid w:val="00F63DC1"/>
    <w:rsid w:val="00F64436"/>
    <w:rsid w:val="00F6618F"/>
    <w:rsid w:val="00F839EE"/>
    <w:rsid w:val="00FA3057"/>
    <w:rsid w:val="00FA60EA"/>
    <w:rsid w:val="00FD232F"/>
    <w:rsid w:val="00FE44F1"/>
    <w:rsid w:val="00FF191F"/>
    <w:rsid w:val="0159255F"/>
    <w:rsid w:val="01CA0862"/>
    <w:rsid w:val="08814300"/>
    <w:rsid w:val="090E7854"/>
    <w:rsid w:val="0999150F"/>
    <w:rsid w:val="0AE354B3"/>
    <w:rsid w:val="0E4100A6"/>
    <w:rsid w:val="12DB284C"/>
    <w:rsid w:val="14C64E08"/>
    <w:rsid w:val="15F3690F"/>
    <w:rsid w:val="16A53E12"/>
    <w:rsid w:val="1EBB7020"/>
    <w:rsid w:val="1EEB96B2"/>
    <w:rsid w:val="20A82C42"/>
    <w:rsid w:val="21112296"/>
    <w:rsid w:val="28C7522D"/>
    <w:rsid w:val="2AA92A94"/>
    <w:rsid w:val="2B972785"/>
    <w:rsid w:val="2C9445D8"/>
    <w:rsid w:val="2F7D7CC1"/>
    <w:rsid w:val="2FFF312B"/>
    <w:rsid w:val="331C60B2"/>
    <w:rsid w:val="34874A10"/>
    <w:rsid w:val="34D54F99"/>
    <w:rsid w:val="36190E45"/>
    <w:rsid w:val="38E701FD"/>
    <w:rsid w:val="3A2A49FB"/>
    <w:rsid w:val="3C0C232E"/>
    <w:rsid w:val="41314FEA"/>
    <w:rsid w:val="4B121E77"/>
    <w:rsid w:val="4BAB61F0"/>
    <w:rsid w:val="4FB9F87D"/>
    <w:rsid w:val="4FFCE221"/>
    <w:rsid w:val="4FFF1440"/>
    <w:rsid w:val="543D640F"/>
    <w:rsid w:val="55005A82"/>
    <w:rsid w:val="577F7593"/>
    <w:rsid w:val="587A494C"/>
    <w:rsid w:val="589A0BBF"/>
    <w:rsid w:val="58CFCFB9"/>
    <w:rsid w:val="5BCB56F5"/>
    <w:rsid w:val="5C9FC878"/>
    <w:rsid w:val="5D666C36"/>
    <w:rsid w:val="5EF6454D"/>
    <w:rsid w:val="5FE5BB08"/>
    <w:rsid w:val="6147691B"/>
    <w:rsid w:val="61CA1D14"/>
    <w:rsid w:val="63FFF6A4"/>
    <w:rsid w:val="69422E30"/>
    <w:rsid w:val="69502D4F"/>
    <w:rsid w:val="6B9E1725"/>
    <w:rsid w:val="6F560974"/>
    <w:rsid w:val="6FF75F75"/>
    <w:rsid w:val="6FFF674D"/>
    <w:rsid w:val="71FFA501"/>
    <w:rsid w:val="72FD4D25"/>
    <w:rsid w:val="765C8B38"/>
    <w:rsid w:val="77DF6540"/>
    <w:rsid w:val="78E01D39"/>
    <w:rsid w:val="7AFE34D3"/>
    <w:rsid w:val="7BBD7664"/>
    <w:rsid w:val="7BBF35BD"/>
    <w:rsid w:val="7BF75EF4"/>
    <w:rsid w:val="7BFF51C7"/>
    <w:rsid w:val="7C214098"/>
    <w:rsid w:val="7D361182"/>
    <w:rsid w:val="7DBC598D"/>
    <w:rsid w:val="7DEFF90A"/>
    <w:rsid w:val="7DFFD1B7"/>
    <w:rsid w:val="7E8BFC09"/>
    <w:rsid w:val="7ED6CB8F"/>
    <w:rsid w:val="7EFA080D"/>
    <w:rsid w:val="7EFAB148"/>
    <w:rsid w:val="7F971B7F"/>
    <w:rsid w:val="7FBF93BA"/>
    <w:rsid w:val="7FEDBF02"/>
    <w:rsid w:val="7FFF9B80"/>
    <w:rsid w:val="8DF39A12"/>
    <w:rsid w:val="9DDF1364"/>
    <w:rsid w:val="9FBF8778"/>
    <w:rsid w:val="9FCE850B"/>
    <w:rsid w:val="A7DC9DC7"/>
    <w:rsid w:val="A7FF2D34"/>
    <w:rsid w:val="B5ED4333"/>
    <w:rsid w:val="BAF61F5C"/>
    <w:rsid w:val="BBCF03B5"/>
    <w:rsid w:val="BCA74508"/>
    <w:rsid w:val="BD3BB156"/>
    <w:rsid w:val="BF94BF09"/>
    <w:rsid w:val="BFFF433E"/>
    <w:rsid w:val="CF4E761E"/>
    <w:rsid w:val="DDD5366B"/>
    <w:rsid w:val="DF5FC20A"/>
    <w:rsid w:val="DFDAFC8B"/>
    <w:rsid w:val="E7DFFC46"/>
    <w:rsid w:val="EAEDB6CD"/>
    <w:rsid w:val="F2F74C1A"/>
    <w:rsid w:val="F5DF7DF0"/>
    <w:rsid w:val="F7D791D8"/>
    <w:rsid w:val="F7FF135F"/>
    <w:rsid w:val="F99F3A33"/>
    <w:rsid w:val="F9FB86F5"/>
    <w:rsid w:val="FE2A4068"/>
    <w:rsid w:val="FED6A84A"/>
    <w:rsid w:val="FEFD977E"/>
    <w:rsid w:val="FEFF60FD"/>
    <w:rsid w:val="FFF724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74"/>
    <w:qFormat/>
    <w:uiPriority w:val="0"/>
    <w:pPr>
      <w:keepNext/>
      <w:keepLines/>
      <w:spacing w:before="340" w:beforeLines="0" w:after="330" w:afterLines="0" w:line="576" w:lineRule="auto"/>
      <w:outlineLvl w:val="0"/>
    </w:pPr>
    <w:rPr>
      <w:rFonts w:ascii="Times New Roman" w:hAnsi="Times New Roman"/>
      <w:b/>
      <w:bCs/>
      <w:kern w:val="44"/>
      <w:sz w:val="44"/>
      <w:szCs w:val="44"/>
    </w:rPr>
  </w:style>
  <w:style w:type="paragraph" w:styleId="3">
    <w:name w:val="heading 2"/>
    <w:basedOn w:val="1"/>
    <w:next w:val="1"/>
    <w:link w:val="61"/>
    <w:qFormat/>
    <w:uiPriority w:val="0"/>
    <w:pPr>
      <w:keepNext/>
      <w:keepLines/>
      <w:spacing w:before="260" w:beforeLines="0" w:after="260" w:afterLines="0" w:line="408" w:lineRule="auto"/>
      <w:outlineLvl w:val="1"/>
    </w:pPr>
    <w:rPr>
      <w:rFonts w:ascii="Calibri Light" w:hAnsi="Calibri Light"/>
      <w:b/>
      <w:bCs/>
      <w:kern w:val="0"/>
      <w:sz w:val="32"/>
      <w:szCs w:val="32"/>
    </w:rPr>
  </w:style>
  <w:style w:type="paragraph" w:styleId="4">
    <w:name w:val="heading 3"/>
    <w:basedOn w:val="1"/>
    <w:next w:val="1"/>
    <w:link w:val="71"/>
    <w:qFormat/>
    <w:uiPriority w:val="0"/>
    <w:pPr>
      <w:keepNext/>
      <w:keepLines/>
      <w:spacing w:before="260" w:beforeLines="0" w:after="260" w:afterLines="0" w:line="408" w:lineRule="auto"/>
      <w:outlineLvl w:val="2"/>
    </w:pPr>
    <w:rPr>
      <w:rFonts w:ascii="Times New Roman" w:hAnsi="Times New Roman"/>
      <w:b/>
      <w:bCs/>
      <w:kern w:val="0"/>
      <w:sz w:val="32"/>
      <w:szCs w:val="32"/>
    </w:rPr>
  </w:style>
  <w:style w:type="character" w:default="1" w:styleId="15">
    <w:name w:val="Default Paragraph Font"/>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5">
    <w:name w:val="annotation subject"/>
    <w:basedOn w:val="6"/>
    <w:next w:val="6"/>
    <w:link w:val="58"/>
    <w:qFormat/>
    <w:uiPriority w:val="0"/>
    <w:rPr>
      <w:rFonts w:ascii="Calibri" w:hAnsi="Calibri"/>
      <w:b/>
      <w:bCs/>
    </w:rPr>
  </w:style>
  <w:style w:type="paragraph" w:styleId="6">
    <w:name w:val="annotation text"/>
    <w:basedOn w:val="1"/>
    <w:link w:val="65"/>
    <w:qFormat/>
    <w:uiPriority w:val="0"/>
    <w:pPr>
      <w:jc w:val="left"/>
    </w:pPr>
    <w:rPr>
      <w:rFonts w:ascii="Times New Roman" w:hAnsi="Times New Roman"/>
      <w:kern w:val="0"/>
      <w:sz w:val="20"/>
      <w:szCs w:val="20"/>
    </w:rPr>
  </w:style>
  <w:style w:type="paragraph" w:styleId="7">
    <w:name w:val="Document Map"/>
    <w:basedOn w:val="1"/>
    <w:link w:val="75"/>
    <w:qFormat/>
    <w:uiPriority w:val="0"/>
    <w:rPr>
      <w:rFonts w:ascii="宋体"/>
      <w:sz w:val="18"/>
      <w:szCs w:val="18"/>
    </w:rPr>
  </w:style>
  <w:style w:type="paragraph" w:styleId="8">
    <w:name w:val="Body Text"/>
    <w:basedOn w:val="1"/>
    <w:next w:val="9"/>
    <w:unhideWhenUsed/>
    <w:qFormat/>
    <w:uiPriority w:val="99"/>
    <w:pPr>
      <w:spacing w:after="120"/>
    </w:pPr>
    <w:rPr>
      <w:szCs w:val="20"/>
    </w:rPr>
  </w:style>
  <w:style w:type="paragraph" w:styleId="9">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10">
    <w:name w:val="Body Text Indent 2"/>
    <w:basedOn w:val="1"/>
    <w:link w:val="59"/>
    <w:qFormat/>
    <w:uiPriority w:val="0"/>
    <w:pPr>
      <w:ind w:hanging="2"/>
      <w:jc w:val="left"/>
    </w:pPr>
    <w:rPr>
      <w:rFonts w:ascii="Times New Roman" w:hAnsi="Times New Roman"/>
      <w:kern w:val="0"/>
      <w:sz w:val="20"/>
      <w:szCs w:val="24"/>
    </w:rPr>
  </w:style>
  <w:style w:type="paragraph" w:styleId="11">
    <w:name w:val="Balloon Text"/>
    <w:basedOn w:val="1"/>
    <w:link w:val="72"/>
    <w:qFormat/>
    <w:uiPriority w:val="0"/>
    <w:rPr>
      <w:kern w:val="0"/>
      <w:sz w:val="18"/>
      <w:szCs w:val="18"/>
    </w:rPr>
  </w:style>
  <w:style w:type="paragraph" w:styleId="12">
    <w:name w:val="footer"/>
    <w:basedOn w:val="1"/>
    <w:link w:val="67"/>
    <w:qFormat/>
    <w:uiPriority w:val="0"/>
    <w:pPr>
      <w:tabs>
        <w:tab w:val="center" w:pos="4153"/>
        <w:tab w:val="right" w:pos="8306"/>
      </w:tabs>
      <w:snapToGrid w:val="0"/>
      <w:jc w:val="left"/>
    </w:pPr>
    <w:rPr>
      <w:kern w:val="0"/>
      <w:sz w:val="18"/>
      <w:szCs w:val="18"/>
    </w:rPr>
  </w:style>
  <w:style w:type="paragraph" w:styleId="13">
    <w:name w:val="header"/>
    <w:basedOn w:val="1"/>
    <w:link w:val="69"/>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footnote text"/>
    <w:basedOn w:val="1"/>
    <w:link w:val="63"/>
    <w:qFormat/>
    <w:uiPriority w:val="0"/>
    <w:pPr>
      <w:snapToGrid w:val="0"/>
      <w:jc w:val="left"/>
    </w:pPr>
    <w:rPr>
      <w:rFonts w:ascii="Times New Roman" w:hAnsi="Times New Roman"/>
      <w:kern w:val="0"/>
      <w:sz w:val="18"/>
      <w:szCs w:val="18"/>
    </w:rPr>
  </w:style>
  <w:style w:type="character" w:styleId="16">
    <w:name w:val="Strong"/>
    <w:qFormat/>
    <w:uiPriority w:val="0"/>
    <w:rPr>
      <w:rFonts w:hint="default" w:ascii="Times New Roman" w:hAnsi="Times New Roman" w:eastAsia="宋体" w:cs="Times New Roman"/>
      <w:b/>
      <w:bCs/>
    </w:rPr>
  </w:style>
  <w:style w:type="character" w:styleId="17">
    <w:name w:val="Emphasis"/>
    <w:qFormat/>
    <w:uiPriority w:val="0"/>
    <w:rPr>
      <w:rFonts w:hint="default" w:ascii="Times New Roman" w:hAnsi="Times New Roman" w:eastAsia="宋体" w:cs="Times New Roman"/>
      <w:color w:val="CC0000"/>
    </w:rPr>
  </w:style>
  <w:style w:type="character" w:styleId="18">
    <w:name w:val="annotation reference"/>
    <w:qFormat/>
    <w:uiPriority w:val="0"/>
    <w:rPr>
      <w:sz w:val="21"/>
      <w:szCs w:val="21"/>
    </w:rPr>
  </w:style>
  <w:style w:type="table" w:styleId="20">
    <w:name w:val="Table Grid"/>
    <w:basedOn w:val="19"/>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1">
    <w:name w:val="三级无标题条"/>
    <w:basedOn w:val="1"/>
    <w:qFormat/>
    <w:uiPriority w:val="0"/>
    <w:pPr>
      <w:numPr>
        <w:ilvl w:val="4"/>
        <w:numId w:val="1"/>
      </w:numPr>
    </w:pPr>
    <w:rPr>
      <w:rFonts w:ascii="Times New Roman" w:hAnsi="Times New Roman"/>
      <w:szCs w:val="24"/>
    </w:rPr>
  </w:style>
  <w:style w:type="paragraph" w:customStyle="1" w:styleId="22">
    <w:name w:val="段"/>
    <w:link w:val="73"/>
    <w:qFormat/>
    <w:uiPriority w:val="0"/>
    <w:pPr>
      <w:autoSpaceDE w:val="0"/>
      <w:autoSpaceDN w:val="0"/>
      <w:ind w:firstLine="200" w:firstLineChars="200"/>
      <w:jc w:val="both"/>
    </w:pPr>
    <w:rPr>
      <w:rFonts w:ascii="宋体" w:hAnsi="宋体" w:eastAsia="宋体" w:cs="Times New Roman"/>
      <w:kern w:val="2"/>
      <w:sz w:val="21"/>
      <w:szCs w:val="22"/>
      <w:lang w:val="en-US" w:eastAsia="zh-CN" w:bidi="ar-SA"/>
    </w:rPr>
  </w:style>
  <w:style w:type="paragraph" w:customStyle="1" w:styleId="23">
    <w:name w:val="批注主题1"/>
    <w:basedOn w:val="6"/>
    <w:next w:val="6"/>
    <w:link w:val="57"/>
    <w:qFormat/>
    <w:uiPriority w:val="0"/>
    <w:rPr>
      <w:b/>
      <w:bCs/>
    </w:rPr>
  </w:style>
  <w:style w:type="paragraph" w:customStyle="1" w:styleId="24">
    <w:name w:val="二级无标题条"/>
    <w:basedOn w:val="1"/>
    <w:qFormat/>
    <w:uiPriority w:val="0"/>
    <w:pPr>
      <w:numPr>
        <w:ilvl w:val="3"/>
        <w:numId w:val="1"/>
      </w:numPr>
    </w:pPr>
    <w:rPr>
      <w:rFonts w:ascii="Times New Roman" w:hAnsi="Times New Roman"/>
      <w:szCs w:val="24"/>
    </w:rPr>
  </w:style>
  <w:style w:type="paragraph" w:customStyle="1" w:styleId="25">
    <w:name w:val="注×：（正文）"/>
    <w:qFormat/>
    <w:uiPriority w:val="0"/>
    <w:pPr>
      <w:jc w:val="both"/>
    </w:pPr>
    <w:rPr>
      <w:rFonts w:ascii="宋体" w:hAnsi="Times New Roman" w:eastAsia="宋体" w:cs="Times New Roman"/>
      <w:sz w:val="18"/>
      <w:szCs w:val="18"/>
      <w:lang w:val="en-US" w:eastAsia="zh-CN" w:bidi="ar-SA"/>
    </w:rPr>
  </w:style>
  <w:style w:type="paragraph" w:styleId="26">
    <w:name w:val="List Paragraph"/>
    <w:basedOn w:val="1"/>
    <w:qFormat/>
    <w:uiPriority w:val="0"/>
    <w:pPr>
      <w:ind w:firstLine="420"/>
    </w:pPr>
  </w:style>
  <w:style w:type="paragraph" w:customStyle="1" w:styleId="27">
    <w:name w:val="列出段落2"/>
    <w:basedOn w:val="1"/>
    <w:qFormat/>
    <w:uiPriority w:val="99"/>
    <w:pPr>
      <w:ind w:firstLine="420" w:firstLineChars="200"/>
    </w:pPr>
    <w:rPr>
      <w:rFonts w:cs="黑体"/>
    </w:rPr>
  </w:style>
  <w:style w:type="paragraph" w:customStyle="1" w:styleId="28">
    <w:name w:val="前言、引言标题"/>
    <w:next w:val="1"/>
    <w:qFormat/>
    <w:uiPriority w:val="0"/>
    <w:pPr>
      <w:numPr>
        <w:ilvl w:val="0"/>
        <w:numId w:val="2"/>
      </w:num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29">
    <w:name w:val="图表脚注"/>
    <w:next w:val="22"/>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0">
    <w:name w:val="注：（正文）"/>
    <w:basedOn w:val="1"/>
    <w:next w:val="1"/>
    <w:qFormat/>
    <w:uiPriority w:val="0"/>
    <w:pPr>
      <w:autoSpaceDE w:val="0"/>
      <w:autoSpaceDN w:val="0"/>
    </w:pPr>
    <w:rPr>
      <w:rFonts w:ascii="宋体" w:hAnsi="Times New Roman"/>
      <w:kern w:val="0"/>
      <w:sz w:val="18"/>
      <w:szCs w:val="18"/>
    </w:rPr>
  </w:style>
  <w:style w:type="paragraph" w:customStyle="1" w:styleId="31">
    <w:name w:val="二级条标题"/>
    <w:basedOn w:val="32"/>
    <w:next w:val="22"/>
    <w:qFormat/>
    <w:uiPriority w:val="0"/>
    <w:pPr>
      <w:outlineLvl w:val="3"/>
    </w:pPr>
  </w:style>
  <w:style w:type="paragraph" w:customStyle="1" w:styleId="32">
    <w:name w:val="一级条标题"/>
    <w:basedOn w:val="33"/>
    <w:next w:val="22"/>
    <w:qFormat/>
    <w:uiPriority w:val="0"/>
    <w:pPr>
      <w:numPr>
        <w:ilvl w:val="0"/>
        <w:numId w:val="0"/>
      </w:numPr>
      <w:outlineLvl w:val="2"/>
    </w:pPr>
    <w:rPr>
      <w:rFonts w:ascii="Times New Roman" w:eastAsia="宋体"/>
    </w:rPr>
  </w:style>
  <w:style w:type="paragraph" w:customStyle="1" w:styleId="33">
    <w:name w:val="章标题"/>
    <w:next w:val="22"/>
    <w:qFormat/>
    <w:uiPriority w:val="0"/>
    <w:pPr>
      <w:numPr>
        <w:ilvl w:val="1"/>
        <w:numId w:val="2"/>
      </w:num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34">
    <w:name w:val="三级条标题"/>
    <w:basedOn w:val="31"/>
    <w:next w:val="22"/>
    <w:qFormat/>
    <w:uiPriority w:val="0"/>
    <w:pPr>
      <w:outlineLvl w:val="4"/>
    </w:pPr>
  </w:style>
  <w:style w:type="paragraph" w:customStyle="1" w:styleId="35">
    <w:name w:val="文档结构图1"/>
    <w:basedOn w:val="1"/>
    <w:qFormat/>
    <w:uiPriority w:val="0"/>
    <w:pPr>
      <w:shd w:val="clear" w:color="auto" w:fill="000080"/>
    </w:pPr>
    <w:rPr>
      <w:rFonts w:ascii="Times New Roman" w:hAnsi="Times New Roman"/>
    </w:rPr>
  </w:style>
  <w:style w:type="paragraph" w:customStyle="1" w:styleId="36">
    <w:name w:val="_Style 33"/>
    <w:unhideWhenUsed/>
    <w:qFormat/>
    <w:uiPriority w:val="99"/>
    <w:rPr>
      <w:rFonts w:ascii="Times New Roman" w:hAnsi="Times New Roman" w:eastAsia="宋体" w:cs="Times New Roman"/>
      <w:kern w:val="2"/>
      <w:sz w:val="21"/>
      <w:szCs w:val="22"/>
      <w:lang w:val="en-US" w:eastAsia="zh-CN" w:bidi="ar-SA"/>
    </w:rPr>
  </w:style>
  <w:style w:type="paragraph" w:customStyle="1" w:styleId="3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8">
    <w:name w:val="四级无标题条"/>
    <w:basedOn w:val="1"/>
    <w:qFormat/>
    <w:uiPriority w:val="0"/>
    <w:pPr>
      <w:numPr>
        <w:ilvl w:val="5"/>
        <w:numId w:val="1"/>
      </w:numPr>
    </w:pPr>
    <w:rPr>
      <w:rFonts w:ascii="Times New Roman" w:hAnsi="Times New Roman"/>
      <w:szCs w:val="24"/>
    </w:rPr>
  </w:style>
  <w:style w:type="paragraph" w:customStyle="1" w:styleId="39">
    <w:name w:val="正文表标题"/>
    <w:next w:val="22"/>
    <w:qFormat/>
    <w:uiPriority w:val="0"/>
    <w:pPr>
      <w:numPr>
        <w:ilvl w:val="0"/>
        <w:numId w:val="3"/>
      </w:numPr>
      <w:jc w:val="center"/>
    </w:pPr>
    <w:rPr>
      <w:rFonts w:ascii="黑体" w:hAnsi="Times New Roman" w:eastAsia="黑体" w:cs="Times New Roman"/>
      <w:sz w:val="21"/>
      <w:lang w:val="en-US" w:eastAsia="zh-CN" w:bidi="ar-SA"/>
    </w:rPr>
  </w:style>
  <w:style w:type="paragraph" w:customStyle="1" w:styleId="40">
    <w:name w:val="附录二级条标题"/>
    <w:basedOn w:val="1"/>
    <w:next w:val="22"/>
    <w:qFormat/>
    <w:uiPriority w:val="0"/>
    <w:pPr>
      <w:widowControl/>
      <w:numPr>
        <w:ilvl w:val="3"/>
        <w:numId w:val="4"/>
      </w:numPr>
      <w:tabs>
        <w:tab w:val="left" w:pos="360"/>
      </w:tabs>
      <w:wordWrap w:val="0"/>
      <w:overflowPunct w:val="0"/>
      <w:autoSpaceDE w:val="0"/>
      <w:autoSpaceDN w:val="0"/>
      <w:spacing w:before="156" w:beforeLines="50" w:after="156" w:afterLines="50"/>
      <w:outlineLvl w:val="3"/>
    </w:pPr>
    <w:rPr>
      <w:rFonts w:ascii="黑体" w:hAnsi="Times New Roman" w:eastAsia="黑体"/>
      <w:kern w:val="21"/>
      <w:szCs w:val="20"/>
    </w:rPr>
  </w:style>
  <w:style w:type="paragraph" w:customStyle="1" w:styleId="41">
    <w:name w:val="附录四级条标题"/>
    <w:basedOn w:val="42"/>
    <w:next w:val="22"/>
    <w:qFormat/>
    <w:uiPriority w:val="0"/>
    <w:pPr>
      <w:tabs>
        <w:tab w:val="left" w:pos="360"/>
      </w:tabs>
      <w:outlineLvl w:val="5"/>
    </w:pPr>
  </w:style>
  <w:style w:type="paragraph" w:customStyle="1" w:styleId="42">
    <w:name w:val="附录三级条标题"/>
    <w:basedOn w:val="40"/>
    <w:next w:val="22"/>
    <w:qFormat/>
    <w:uiPriority w:val="0"/>
    <w:pPr>
      <w:numPr>
        <w:ilvl w:val="4"/>
        <w:numId w:val="4"/>
      </w:numPr>
      <w:outlineLvl w:val="4"/>
    </w:pPr>
  </w:style>
  <w:style w:type="paragraph" w:customStyle="1" w:styleId="43">
    <w:name w:val="终结线"/>
    <w:basedOn w:val="1"/>
    <w:qFormat/>
    <w:uiPriority w:val="0"/>
    <w:rPr>
      <w:rFonts w:ascii="Times New Roman" w:hAnsi="Times New Roman"/>
      <w:szCs w:val="24"/>
    </w:rPr>
  </w:style>
  <w:style w:type="paragraph" w:customStyle="1" w:styleId="44">
    <w:name w:val="修订1"/>
    <w:qFormat/>
    <w:uiPriority w:val="0"/>
    <w:rPr>
      <w:rFonts w:ascii="Times New Roman" w:hAnsi="Times New Roman" w:eastAsia="宋体" w:cs="Times New Roman"/>
      <w:kern w:val="2"/>
      <w:sz w:val="21"/>
      <w:szCs w:val="22"/>
      <w:lang w:val="en-US" w:eastAsia="zh-CN" w:bidi="ar-SA"/>
    </w:rPr>
  </w:style>
  <w:style w:type="paragraph" w:customStyle="1" w:styleId="45">
    <w:name w:val="附录公式编号制表符"/>
    <w:basedOn w:val="1"/>
    <w:next w:val="22"/>
    <w:qFormat/>
    <w:uiPriority w:val="0"/>
    <w:pPr>
      <w:widowControl/>
      <w:tabs>
        <w:tab w:val="center" w:pos="4201"/>
        <w:tab w:val="right" w:leader="dot" w:pos="9298"/>
      </w:tabs>
      <w:autoSpaceDE w:val="0"/>
      <w:autoSpaceDN w:val="0"/>
    </w:pPr>
    <w:rPr>
      <w:rFonts w:ascii="宋体" w:hAnsi="Times New Roman"/>
      <w:kern w:val="0"/>
      <w:szCs w:val="20"/>
    </w:rPr>
  </w:style>
  <w:style w:type="paragraph" w:customStyle="1" w:styleId="46">
    <w:name w:val="附录五级条标题"/>
    <w:basedOn w:val="41"/>
    <w:next w:val="22"/>
    <w:qFormat/>
    <w:uiPriority w:val="0"/>
    <w:pPr>
      <w:outlineLvl w:val="6"/>
    </w:pPr>
  </w:style>
  <w:style w:type="paragraph" w:customStyle="1" w:styleId="47">
    <w:name w:val="列出段落1"/>
    <w:basedOn w:val="1"/>
    <w:link w:val="62"/>
    <w:qFormat/>
    <w:uiPriority w:val="0"/>
    <w:pPr>
      <w:ind w:firstLine="420" w:firstLineChars="200"/>
    </w:pPr>
    <w:rPr>
      <w:rFonts w:ascii="Times New Roman" w:hAnsi="Times New Roman"/>
      <w:kern w:val="0"/>
      <w:sz w:val="20"/>
      <w:szCs w:val="20"/>
    </w:rPr>
  </w:style>
  <w:style w:type="paragraph" w:customStyle="1" w:styleId="48">
    <w:name w:val="四级条标题"/>
    <w:basedOn w:val="34"/>
    <w:next w:val="22"/>
    <w:qFormat/>
    <w:uiPriority w:val="0"/>
    <w:pPr>
      <w:outlineLvl w:val="5"/>
    </w:pPr>
  </w:style>
  <w:style w:type="paragraph" w:customStyle="1" w:styleId="49">
    <w:name w:val="附录章标题"/>
    <w:next w:val="22"/>
    <w:qFormat/>
    <w:uiPriority w:val="0"/>
    <w:pPr>
      <w:numPr>
        <w:ilvl w:val="1"/>
        <w:numId w:val="4"/>
      </w:numPr>
      <w:wordWrap w:val="0"/>
      <w:overflowPunct w:val="0"/>
      <w:autoSpaceDE w:val="0"/>
      <w:spacing w:before="312" w:beforeLines="100" w:after="312" w:afterLines="100"/>
      <w:jc w:val="both"/>
      <w:outlineLvl w:val="1"/>
    </w:pPr>
    <w:rPr>
      <w:rFonts w:ascii="黑体" w:hAnsi="Times New Roman" w:eastAsia="黑体" w:cs="Times New Roman"/>
      <w:kern w:val="21"/>
      <w:sz w:val="21"/>
      <w:lang w:val="en-US" w:eastAsia="zh-CN" w:bidi="ar-SA"/>
    </w:rPr>
  </w:style>
  <w:style w:type="paragraph" w:customStyle="1" w:styleId="50">
    <w:name w:val="一级无标题条"/>
    <w:basedOn w:val="1"/>
    <w:qFormat/>
    <w:uiPriority w:val="0"/>
    <w:pPr>
      <w:numPr>
        <w:ilvl w:val="2"/>
        <w:numId w:val="1"/>
      </w:numPr>
    </w:pPr>
    <w:rPr>
      <w:rFonts w:ascii="Times New Roman" w:hAnsi="Times New Roman"/>
      <w:szCs w:val="24"/>
    </w:rPr>
  </w:style>
  <w:style w:type="paragraph" w:customStyle="1" w:styleId="51">
    <w:name w:val="五级条标题"/>
    <w:basedOn w:val="48"/>
    <w:next w:val="22"/>
    <w:qFormat/>
    <w:uiPriority w:val="0"/>
    <w:pPr>
      <w:outlineLvl w:val="6"/>
    </w:pPr>
  </w:style>
  <w:style w:type="paragraph" w:customStyle="1" w:styleId="52">
    <w:name w:val="五级无标题条"/>
    <w:basedOn w:val="1"/>
    <w:qFormat/>
    <w:uiPriority w:val="0"/>
    <w:pPr>
      <w:numPr>
        <w:ilvl w:val="6"/>
        <w:numId w:val="1"/>
      </w:numPr>
    </w:pPr>
    <w:rPr>
      <w:rFonts w:ascii="Times New Roman" w:hAnsi="Times New Roman"/>
      <w:szCs w:val="24"/>
    </w:rPr>
  </w:style>
  <w:style w:type="paragraph" w:customStyle="1" w:styleId="53">
    <w:name w:val="Default Paragraph Font Para Char Char Char Char Char Char"/>
    <w:basedOn w:val="1"/>
    <w:qFormat/>
    <w:uiPriority w:val="0"/>
    <w:pPr>
      <w:widowControl/>
      <w:spacing w:after="160" w:line="240" w:lineRule="exact"/>
      <w:jc w:val="left"/>
    </w:pPr>
    <w:rPr>
      <w:szCs w:val="24"/>
    </w:rPr>
  </w:style>
  <w:style w:type="paragraph" w:customStyle="1" w:styleId="54">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55">
    <w:name w:val="附录标识"/>
    <w:basedOn w:val="1"/>
    <w:next w:val="22"/>
    <w:qFormat/>
    <w:uiPriority w:val="0"/>
    <w:pPr>
      <w:keepNext/>
      <w:widowControl/>
      <w:numPr>
        <w:ilvl w:val="0"/>
        <w:numId w:val="4"/>
      </w:numPr>
      <w:shd w:val="clear" w:color="auto" w:fill="FFFFFF"/>
      <w:tabs>
        <w:tab w:val="left" w:pos="6405"/>
      </w:tabs>
      <w:spacing w:before="640" w:beforeLines="0" w:after="280" w:afterLines="0"/>
      <w:jc w:val="center"/>
      <w:outlineLvl w:val="0"/>
    </w:pPr>
    <w:rPr>
      <w:rFonts w:ascii="黑体" w:hAnsi="Times New Roman" w:eastAsia="黑体"/>
      <w:kern w:val="0"/>
      <w:szCs w:val="20"/>
    </w:rPr>
  </w:style>
  <w:style w:type="paragraph" w:customStyle="1" w:styleId="56">
    <w:name w:val="附录一级条标题"/>
    <w:basedOn w:val="49"/>
    <w:next w:val="22"/>
    <w:qFormat/>
    <w:uiPriority w:val="0"/>
    <w:pPr>
      <w:numPr>
        <w:ilvl w:val="2"/>
        <w:numId w:val="4"/>
      </w:numPr>
      <w:tabs>
        <w:tab w:val="left" w:pos="360"/>
      </w:tabs>
      <w:autoSpaceDN w:val="0"/>
      <w:spacing w:before="156" w:beforeLines="50" w:after="156" w:afterLines="50"/>
      <w:outlineLvl w:val="2"/>
    </w:pPr>
  </w:style>
  <w:style w:type="character" w:customStyle="1" w:styleId="57">
    <w:name w:val="批注主题 Char"/>
    <w:link w:val="23"/>
    <w:qFormat/>
    <w:uiPriority w:val="0"/>
    <w:rPr>
      <w:rFonts w:ascii="Times New Roman" w:hAnsi="Times New Roman" w:eastAsia="宋体"/>
      <w:b/>
      <w:bCs/>
    </w:rPr>
  </w:style>
  <w:style w:type="character" w:customStyle="1" w:styleId="58">
    <w:name w:val="批注主题 字符"/>
    <w:link w:val="5"/>
    <w:qFormat/>
    <w:uiPriority w:val="0"/>
    <w:rPr>
      <w:rFonts w:ascii="Calibri" w:hAnsi="Calibri" w:eastAsia="宋体"/>
      <w:b/>
      <w:bCs/>
    </w:rPr>
  </w:style>
  <w:style w:type="character" w:customStyle="1" w:styleId="59">
    <w:name w:val="正文文本缩进 2 字符"/>
    <w:link w:val="10"/>
    <w:qFormat/>
    <w:uiPriority w:val="0"/>
    <w:rPr>
      <w:rFonts w:ascii="Times New Roman" w:hAnsi="Times New Roman" w:eastAsia="宋体" w:cs="Times New Roman"/>
      <w:szCs w:val="24"/>
    </w:rPr>
  </w:style>
  <w:style w:type="character" w:customStyle="1" w:styleId="60">
    <w:name w:val="apple-converted-space"/>
    <w:qFormat/>
    <w:uiPriority w:val="0"/>
    <w:rPr>
      <w:rFonts w:hint="default" w:ascii="Times New Roman" w:hAnsi="Times New Roman" w:eastAsia="宋体" w:cs="Times New Roman"/>
    </w:rPr>
  </w:style>
  <w:style w:type="character" w:customStyle="1" w:styleId="61">
    <w:name w:val="标题 2 字符"/>
    <w:link w:val="3"/>
    <w:qFormat/>
    <w:uiPriority w:val="0"/>
    <w:rPr>
      <w:rFonts w:ascii="Calibri Light" w:hAnsi="Calibri Light" w:eastAsia="宋体" w:cs="Times New Roman"/>
      <w:b/>
      <w:bCs/>
      <w:sz w:val="32"/>
      <w:szCs w:val="32"/>
    </w:rPr>
  </w:style>
  <w:style w:type="character" w:customStyle="1" w:styleId="62">
    <w:name w:val="列出段落 Char"/>
    <w:link w:val="47"/>
    <w:qFormat/>
    <w:uiPriority w:val="0"/>
    <w:rPr>
      <w:rFonts w:ascii="Times New Roman" w:hAnsi="Times New Roman" w:eastAsia="宋体" w:cs="Times New Roman"/>
    </w:rPr>
  </w:style>
  <w:style w:type="character" w:customStyle="1" w:styleId="63">
    <w:name w:val="脚注文本 字符"/>
    <w:link w:val="14"/>
    <w:qFormat/>
    <w:uiPriority w:val="0"/>
    <w:rPr>
      <w:rFonts w:ascii="Times New Roman" w:hAnsi="Times New Roman" w:eastAsia="宋体"/>
      <w:sz w:val="18"/>
      <w:szCs w:val="18"/>
    </w:rPr>
  </w:style>
  <w:style w:type="character" w:customStyle="1" w:styleId="64">
    <w:name w:val="页码1"/>
    <w:qFormat/>
    <w:uiPriority w:val="0"/>
    <w:rPr>
      <w:rFonts w:hint="default" w:ascii="Times New Roman" w:hAnsi="Times New Roman" w:eastAsia="宋体" w:cs="Times New Roman"/>
    </w:rPr>
  </w:style>
  <w:style w:type="character" w:customStyle="1" w:styleId="65">
    <w:name w:val="批注文字 字符"/>
    <w:link w:val="6"/>
    <w:qFormat/>
    <w:uiPriority w:val="0"/>
    <w:rPr>
      <w:rFonts w:ascii="Times New Roman" w:hAnsi="Times New Roman" w:eastAsia="宋体"/>
    </w:rPr>
  </w:style>
  <w:style w:type="character" w:customStyle="1" w:styleId="66">
    <w:name w:val="apple-style-span"/>
    <w:qFormat/>
    <w:uiPriority w:val="0"/>
    <w:rPr>
      <w:rFonts w:hint="default" w:ascii="Times New Roman" w:hAnsi="Times New Roman" w:eastAsia="宋体" w:cs="Times New Roman"/>
    </w:rPr>
  </w:style>
  <w:style w:type="character" w:customStyle="1" w:styleId="67">
    <w:name w:val="页脚 字符"/>
    <w:link w:val="12"/>
    <w:qFormat/>
    <w:uiPriority w:val="0"/>
    <w:rPr>
      <w:sz w:val="18"/>
      <w:szCs w:val="18"/>
    </w:rPr>
  </w:style>
  <w:style w:type="character" w:customStyle="1" w:styleId="68">
    <w:name w:val="占位符文本1"/>
    <w:qFormat/>
    <w:uiPriority w:val="0"/>
    <w:rPr>
      <w:rFonts w:hint="default" w:ascii="Times New Roman" w:hAnsi="Times New Roman" w:eastAsia="宋体" w:cs="Times New Roman"/>
      <w:color w:val="808080"/>
    </w:rPr>
  </w:style>
  <w:style w:type="character" w:customStyle="1" w:styleId="69">
    <w:name w:val="页眉 字符"/>
    <w:link w:val="13"/>
    <w:qFormat/>
    <w:uiPriority w:val="0"/>
    <w:rPr>
      <w:sz w:val="18"/>
      <w:szCs w:val="18"/>
    </w:rPr>
  </w:style>
  <w:style w:type="character" w:customStyle="1" w:styleId="70">
    <w:name w:val="批注引用1"/>
    <w:qFormat/>
    <w:uiPriority w:val="0"/>
    <w:rPr>
      <w:rFonts w:hint="default" w:ascii="Times New Roman" w:hAnsi="Times New Roman" w:eastAsia="宋体" w:cs="Times New Roman"/>
      <w:sz w:val="21"/>
      <w:szCs w:val="21"/>
    </w:rPr>
  </w:style>
  <w:style w:type="character" w:customStyle="1" w:styleId="71">
    <w:name w:val="标题 3 字符"/>
    <w:link w:val="4"/>
    <w:qFormat/>
    <w:uiPriority w:val="0"/>
    <w:rPr>
      <w:rFonts w:ascii="Times New Roman" w:hAnsi="Times New Roman" w:eastAsia="宋体" w:cs="Times New Roman"/>
      <w:b/>
      <w:bCs/>
      <w:sz w:val="32"/>
      <w:szCs w:val="32"/>
    </w:rPr>
  </w:style>
  <w:style w:type="character" w:customStyle="1" w:styleId="72">
    <w:name w:val="批注框文本 字符"/>
    <w:link w:val="11"/>
    <w:qFormat/>
    <w:uiPriority w:val="0"/>
    <w:rPr>
      <w:rFonts w:ascii="Calibri" w:hAnsi="Calibri" w:eastAsia="宋体" w:cs="Times New Roman"/>
      <w:sz w:val="18"/>
      <w:szCs w:val="18"/>
    </w:rPr>
  </w:style>
  <w:style w:type="character" w:customStyle="1" w:styleId="73">
    <w:name w:val="段 Char"/>
    <w:link w:val="22"/>
    <w:qFormat/>
    <w:uiPriority w:val="0"/>
    <w:rPr>
      <w:rFonts w:ascii="宋体" w:hAnsi="宋体"/>
      <w:kern w:val="2"/>
      <w:sz w:val="21"/>
      <w:szCs w:val="22"/>
      <w:lang w:val="en-US" w:eastAsia="zh-CN" w:bidi="ar-SA"/>
    </w:rPr>
  </w:style>
  <w:style w:type="character" w:customStyle="1" w:styleId="74">
    <w:name w:val="标题 1 字符"/>
    <w:link w:val="2"/>
    <w:qFormat/>
    <w:uiPriority w:val="0"/>
    <w:rPr>
      <w:rFonts w:ascii="Times New Roman" w:hAnsi="Times New Roman" w:eastAsia="宋体" w:cs="Times New Roman"/>
      <w:b/>
      <w:bCs/>
      <w:kern w:val="44"/>
      <w:sz w:val="44"/>
      <w:szCs w:val="44"/>
    </w:rPr>
  </w:style>
  <w:style w:type="character" w:customStyle="1" w:styleId="75">
    <w:name w:val="文档结构图 字符"/>
    <w:link w:val="7"/>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1</Pages>
  <Words>579</Words>
  <Characters>3304</Characters>
  <Lines>1</Lines>
  <Paragraphs>1</Paragraphs>
  <TotalTime>0</TotalTime>
  <ScaleCrop>false</ScaleCrop>
  <LinksUpToDate>false</LinksUpToDate>
  <CharactersWithSpaces>3876</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2019-11-24T10:11:00Z</dcterms:created>
  <dc:creator>白岩</dc:creator>
  <cp:lastModifiedBy>王炳龙</cp:lastModifiedBy>
  <cp:lastPrinted>2024-04-27T09:26:00Z</cp:lastPrinted>
  <dcterms:modified xsi:type="dcterms:W3CDTF">2024-06-19T14:47:15Z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